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277757" w14:textId="77777777" w:rsidTr="00D74AE1">
        <w:trPr>
          <w:trHeight w:hRule="exact" w:val="2948"/>
        </w:trPr>
        <w:tc>
          <w:tcPr>
            <w:tcW w:w="11185" w:type="dxa"/>
            <w:vAlign w:val="center"/>
          </w:tcPr>
          <w:p w14:paraId="2DD45E0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501A2287" w14:textId="77777777" w:rsidR="008972C3" w:rsidRDefault="008972C3" w:rsidP="003274DB"/>
    <w:p w14:paraId="15AB7601" w14:textId="77777777" w:rsidR="00D74AE1" w:rsidRDefault="00D74AE1" w:rsidP="003274DB">
      <w:bookmarkStart w:id="1" w:name="_GoBack"/>
      <w:bookmarkEnd w:id="1"/>
    </w:p>
    <w:p w14:paraId="6DDAB97C" w14:textId="77777777" w:rsidR="0093492E" w:rsidRDefault="0026038D" w:rsidP="0026038D">
      <w:pPr>
        <w:pStyle w:val="Documentnumber"/>
      </w:pPr>
      <w:r>
        <w:t>1</w:t>
      </w:r>
      <w:r w:rsidR="00914330" w:rsidRPr="00914330">
        <w:rPr>
          <w:highlight w:val="yellow"/>
        </w:rPr>
        <w:t>???</w:t>
      </w:r>
    </w:p>
    <w:p w14:paraId="7B0AC1EE" w14:textId="77777777" w:rsidR="0026038D" w:rsidRDefault="0026038D" w:rsidP="003274DB"/>
    <w:p w14:paraId="66BEB946" w14:textId="77777777" w:rsidR="00776004" w:rsidRPr="00ED4450" w:rsidRDefault="00122E5F" w:rsidP="006218E8">
      <w:pPr>
        <w:pStyle w:val="Documentname"/>
      </w:pPr>
      <w:r>
        <w:rPr>
          <w:bCs/>
        </w:rPr>
        <w:t xml:space="preserve">USE </w:t>
      </w:r>
      <w:r>
        <w:t>OF MOBILE ATON</w:t>
      </w:r>
    </w:p>
    <w:p w14:paraId="3DD6AF56" w14:textId="77777777" w:rsidR="00CF49CC" w:rsidRDefault="00CF49CC" w:rsidP="00D74AE1"/>
    <w:p w14:paraId="70114836" w14:textId="77777777" w:rsidR="004E0BBB" w:rsidRDefault="004E0BBB" w:rsidP="00D74AE1"/>
    <w:p w14:paraId="620C34E1" w14:textId="77777777" w:rsidR="004E0BBB" w:rsidRDefault="004E0BBB" w:rsidP="00D74AE1"/>
    <w:p w14:paraId="09557FEC" w14:textId="77777777" w:rsidR="004E0BBB" w:rsidRDefault="004E0BBB" w:rsidP="00D74AE1"/>
    <w:p w14:paraId="30192E97" w14:textId="77777777" w:rsidR="004E0BBB" w:rsidRDefault="004E0BBB" w:rsidP="00D74AE1"/>
    <w:p w14:paraId="511D36FD" w14:textId="77777777" w:rsidR="004E0BBB" w:rsidRDefault="004E0BBB" w:rsidP="00D74AE1"/>
    <w:p w14:paraId="68D36378" w14:textId="77777777" w:rsidR="004E0BBB" w:rsidRDefault="004E0BBB" w:rsidP="00D74AE1"/>
    <w:p w14:paraId="109BF173" w14:textId="77777777" w:rsidR="004E0BBB" w:rsidRDefault="004E0BBB" w:rsidP="00D74AE1"/>
    <w:p w14:paraId="498A901C" w14:textId="77777777" w:rsidR="004E0BBB" w:rsidRDefault="004E0BBB" w:rsidP="00D74AE1"/>
    <w:p w14:paraId="63C75903" w14:textId="77777777" w:rsidR="004E0BBB" w:rsidRDefault="004E0BBB" w:rsidP="00D74AE1"/>
    <w:p w14:paraId="71AEB5EF" w14:textId="77777777" w:rsidR="004E0BBB" w:rsidRDefault="004E0BBB" w:rsidP="00D74AE1"/>
    <w:p w14:paraId="5686769A" w14:textId="77777777" w:rsidR="004E0BBB" w:rsidRDefault="004E0BBB" w:rsidP="00D74AE1"/>
    <w:p w14:paraId="7F80D79F" w14:textId="77777777" w:rsidR="004E0BBB" w:rsidRDefault="004E0BBB" w:rsidP="00D74AE1"/>
    <w:p w14:paraId="0CDCDB43" w14:textId="77777777" w:rsidR="004E0BBB" w:rsidRDefault="004E0BBB" w:rsidP="00D74AE1"/>
    <w:p w14:paraId="0FD44D6B" w14:textId="77777777" w:rsidR="004E0BBB" w:rsidRDefault="004E0BBB" w:rsidP="00D74AE1"/>
    <w:p w14:paraId="5EAABE90" w14:textId="77777777" w:rsidR="004E0BBB" w:rsidRDefault="004E0BBB" w:rsidP="00D74AE1"/>
    <w:p w14:paraId="575D7918" w14:textId="77777777" w:rsidR="004E0BBB" w:rsidRDefault="004E0BBB" w:rsidP="00D74AE1"/>
    <w:p w14:paraId="37FB854E" w14:textId="77777777" w:rsidR="00734BC6" w:rsidRDefault="00734BC6" w:rsidP="00D74AE1"/>
    <w:p w14:paraId="4735D747" w14:textId="77777777" w:rsidR="004E0BBB" w:rsidRDefault="004E0BBB" w:rsidP="00D74AE1"/>
    <w:p w14:paraId="7790A5BE" w14:textId="77777777" w:rsidR="004E0BBB" w:rsidRDefault="004E0BBB" w:rsidP="00D74AE1"/>
    <w:p w14:paraId="033359E5" w14:textId="77777777" w:rsidR="004E0BBB" w:rsidRDefault="004E0BBB" w:rsidP="00D74AE1"/>
    <w:p w14:paraId="640C6102" w14:textId="77777777" w:rsidR="004E0BBB" w:rsidRDefault="004E0BBB" w:rsidP="00D74AE1"/>
    <w:p w14:paraId="49F27A1F" w14:textId="77777777" w:rsidR="004E0BBB" w:rsidRDefault="004E0BBB" w:rsidP="00D74AE1"/>
    <w:p w14:paraId="7643D36C" w14:textId="77777777" w:rsidR="004E0BBB" w:rsidRDefault="004E0BBB" w:rsidP="00D74AE1"/>
    <w:p w14:paraId="2312C01C" w14:textId="77777777" w:rsidR="004E0BBB" w:rsidRDefault="004E0BBB" w:rsidP="00D74AE1"/>
    <w:p w14:paraId="2160BEFA" w14:textId="77777777" w:rsidR="004E0BBB" w:rsidRDefault="004E0BBB" w:rsidP="00D74AE1"/>
    <w:p w14:paraId="178B3744" w14:textId="77777777" w:rsidR="004E0BBB" w:rsidRDefault="004E0BBB" w:rsidP="004E0BBB">
      <w:pPr>
        <w:pStyle w:val="Editionnumber"/>
      </w:pPr>
      <w:r>
        <w:t xml:space="preserve">Edition </w:t>
      </w:r>
      <w:commentRangeStart w:id="2"/>
      <w:r>
        <w:t>1.0</w:t>
      </w:r>
      <w:commentRangeEnd w:id="2"/>
      <w:r w:rsidR="00600C2B">
        <w:rPr>
          <w:rStyle w:val="CommentReference"/>
          <w:b w:val="0"/>
          <w:color w:val="auto"/>
        </w:rPr>
        <w:commentReference w:id="2"/>
      </w:r>
    </w:p>
    <w:p w14:paraId="52D3F941" w14:textId="77777777" w:rsidR="004E0BBB" w:rsidRDefault="00600C2B" w:rsidP="004E0BBB">
      <w:pPr>
        <w:pStyle w:val="Documentdate"/>
      </w:pPr>
      <w:r>
        <w:t xml:space="preserve">Document </w:t>
      </w:r>
      <w:commentRangeStart w:id="3"/>
      <w:r>
        <w:t>date</w:t>
      </w:r>
      <w:commentRangeEnd w:id="3"/>
      <w:r>
        <w:rPr>
          <w:rStyle w:val="CommentReference"/>
          <w:b w:val="0"/>
          <w:color w:val="auto"/>
        </w:rPr>
        <w:commentReference w:id="3"/>
      </w:r>
    </w:p>
    <w:p w14:paraId="290E0C61" w14:textId="77777777" w:rsidR="00BC27F6" w:rsidRDefault="00BC27F6" w:rsidP="00D74AE1">
      <w:pPr>
        <w:sectPr w:rsidR="00BC27F6"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AFDAFF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F4697D" w14:textId="77777777" w:rsidTr="005E4659">
        <w:tc>
          <w:tcPr>
            <w:tcW w:w="1908" w:type="dxa"/>
          </w:tcPr>
          <w:p w14:paraId="11538E11" w14:textId="77777777" w:rsidR="00914E26" w:rsidRPr="00460028" w:rsidRDefault="00914E26" w:rsidP="00414698">
            <w:pPr>
              <w:pStyle w:val="Tableheading"/>
            </w:pPr>
            <w:r w:rsidRPr="00460028">
              <w:t>Date</w:t>
            </w:r>
          </w:p>
        </w:tc>
        <w:tc>
          <w:tcPr>
            <w:tcW w:w="3576" w:type="dxa"/>
          </w:tcPr>
          <w:p w14:paraId="4D7DC9AA" w14:textId="77777777" w:rsidR="00914E26" w:rsidRPr="00460028" w:rsidRDefault="00914E26" w:rsidP="00414698">
            <w:pPr>
              <w:pStyle w:val="Tableheading"/>
            </w:pPr>
            <w:r w:rsidRPr="00460028">
              <w:t>Page / Section Revised</w:t>
            </w:r>
          </w:p>
        </w:tc>
        <w:tc>
          <w:tcPr>
            <w:tcW w:w="5001" w:type="dxa"/>
          </w:tcPr>
          <w:p w14:paraId="6DAE4E08" w14:textId="77777777" w:rsidR="00914E26" w:rsidRPr="00460028" w:rsidRDefault="00914E26" w:rsidP="00414698">
            <w:pPr>
              <w:pStyle w:val="Tableheading"/>
            </w:pPr>
            <w:r w:rsidRPr="00460028">
              <w:t>Requirement for Revision</w:t>
            </w:r>
          </w:p>
        </w:tc>
      </w:tr>
      <w:tr w:rsidR="005E4659" w:rsidRPr="00460028" w14:paraId="24CBCD0C" w14:textId="77777777" w:rsidTr="005E4659">
        <w:trPr>
          <w:trHeight w:val="851"/>
        </w:trPr>
        <w:tc>
          <w:tcPr>
            <w:tcW w:w="1908" w:type="dxa"/>
            <w:vAlign w:val="center"/>
          </w:tcPr>
          <w:p w14:paraId="057FBF80" w14:textId="77777777" w:rsidR="00914E26" w:rsidRPr="00C27E08" w:rsidRDefault="006218E8" w:rsidP="00914E26">
            <w:pPr>
              <w:pStyle w:val="Tabletext"/>
            </w:pPr>
            <w:r>
              <w:t>month/year approved by Council</w:t>
            </w:r>
          </w:p>
        </w:tc>
        <w:tc>
          <w:tcPr>
            <w:tcW w:w="3576" w:type="dxa"/>
            <w:vAlign w:val="center"/>
          </w:tcPr>
          <w:p w14:paraId="10E231DF" w14:textId="77777777" w:rsidR="00914E26" w:rsidRPr="00C27E08" w:rsidRDefault="006218E8" w:rsidP="00914E26">
            <w:pPr>
              <w:pStyle w:val="Tabletext"/>
            </w:pPr>
            <w:proofErr w:type="spellStart"/>
            <w:r>
              <w:t>aaaaa</w:t>
            </w:r>
            <w:proofErr w:type="spellEnd"/>
          </w:p>
        </w:tc>
        <w:tc>
          <w:tcPr>
            <w:tcW w:w="5001" w:type="dxa"/>
            <w:vAlign w:val="center"/>
          </w:tcPr>
          <w:p w14:paraId="509FFD78" w14:textId="4B2D3916" w:rsidR="00914E26" w:rsidRPr="00460028" w:rsidRDefault="007D26E2" w:rsidP="00914E26">
            <w:pPr>
              <w:pStyle w:val="Tabletext"/>
            </w:pPr>
            <w:proofErr w:type="spellStart"/>
            <w:r>
              <w:t>aaaaaaa</w:t>
            </w:r>
            <w:proofErr w:type="spellEnd"/>
          </w:p>
        </w:tc>
      </w:tr>
      <w:tr w:rsidR="005E4659" w:rsidRPr="00460028" w14:paraId="1E2D7D47" w14:textId="77777777" w:rsidTr="005E4659">
        <w:trPr>
          <w:trHeight w:val="851"/>
        </w:trPr>
        <w:tc>
          <w:tcPr>
            <w:tcW w:w="1908" w:type="dxa"/>
            <w:vAlign w:val="center"/>
          </w:tcPr>
          <w:p w14:paraId="398600C7" w14:textId="77777777" w:rsidR="00914E26" w:rsidRPr="00460028" w:rsidRDefault="00914E26" w:rsidP="00914E26">
            <w:pPr>
              <w:pStyle w:val="Tabletext"/>
            </w:pPr>
          </w:p>
        </w:tc>
        <w:tc>
          <w:tcPr>
            <w:tcW w:w="3576" w:type="dxa"/>
            <w:vAlign w:val="center"/>
          </w:tcPr>
          <w:p w14:paraId="64D8ADB4" w14:textId="77777777" w:rsidR="00914E26" w:rsidRPr="00460028" w:rsidRDefault="00914E26" w:rsidP="00914E26">
            <w:pPr>
              <w:pStyle w:val="Tabletext"/>
            </w:pPr>
          </w:p>
        </w:tc>
        <w:tc>
          <w:tcPr>
            <w:tcW w:w="5001" w:type="dxa"/>
            <w:vAlign w:val="center"/>
          </w:tcPr>
          <w:p w14:paraId="678CC34E" w14:textId="77777777" w:rsidR="00914E26" w:rsidRPr="00460028" w:rsidRDefault="00914E26" w:rsidP="00914E26">
            <w:pPr>
              <w:pStyle w:val="Tabletext"/>
            </w:pPr>
          </w:p>
        </w:tc>
      </w:tr>
      <w:tr w:rsidR="005E4659" w:rsidRPr="00460028" w14:paraId="2F353AE3" w14:textId="77777777" w:rsidTr="005E4659">
        <w:trPr>
          <w:trHeight w:val="851"/>
        </w:trPr>
        <w:tc>
          <w:tcPr>
            <w:tcW w:w="1908" w:type="dxa"/>
            <w:vAlign w:val="center"/>
          </w:tcPr>
          <w:p w14:paraId="522BBC86" w14:textId="77777777" w:rsidR="00914E26" w:rsidRPr="00460028" w:rsidRDefault="00914E26" w:rsidP="00914E26">
            <w:pPr>
              <w:pStyle w:val="Tabletext"/>
            </w:pPr>
          </w:p>
        </w:tc>
        <w:tc>
          <w:tcPr>
            <w:tcW w:w="3576" w:type="dxa"/>
            <w:vAlign w:val="center"/>
          </w:tcPr>
          <w:p w14:paraId="72EC2F34" w14:textId="77777777" w:rsidR="00914E26" w:rsidRPr="00460028" w:rsidRDefault="00914E26" w:rsidP="00914E26">
            <w:pPr>
              <w:pStyle w:val="Tabletext"/>
            </w:pPr>
          </w:p>
        </w:tc>
        <w:tc>
          <w:tcPr>
            <w:tcW w:w="5001" w:type="dxa"/>
            <w:vAlign w:val="center"/>
          </w:tcPr>
          <w:p w14:paraId="69DBC584" w14:textId="77777777" w:rsidR="00914E26" w:rsidRPr="00460028" w:rsidRDefault="00914E26" w:rsidP="00914E26">
            <w:pPr>
              <w:pStyle w:val="Tabletext"/>
            </w:pPr>
          </w:p>
        </w:tc>
      </w:tr>
      <w:tr w:rsidR="005E4659" w:rsidRPr="00460028" w14:paraId="24ED4F48" w14:textId="77777777" w:rsidTr="005E4659">
        <w:trPr>
          <w:trHeight w:val="851"/>
        </w:trPr>
        <w:tc>
          <w:tcPr>
            <w:tcW w:w="1908" w:type="dxa"/>
            <w:vAlign w:val="center"/>
          </w:tcPr>
          <w:p w14:paraId="2820D974" w14:textId="77777777" w:rsidR="00914E26" w:rsidRPr="00460028" w:rsidRDefault="00914E26" w:rsidP="00914E26">
            <w:pPr>
              <w:pStyle w:val="Tabletext"/>
            </w:pPr>
          </w:p>
        </w:tc>
        <w:tc>
          <w:tcPr>
            <w:tcW w:w="3576" w:type="dxa"/>
            <w:vAlign w:val="center"/>
          </w:tcPr>
          <w:p w14:paraId="0F42F975" w14:textId="77777777" w:rsidR="00914E26" w:rsidRPr="00460028" w:rsidRDefault="00914E26" w:rsidP="00914E26">
            <w:pPr>
              <w:pStyle w:val="Tabletext"/>
            </w:pPr>
          </w:p>
        </w:tc>
        <w:tc>
          <w:tcPr>
            <w:tcW w:w="5001" w:type="dxa"/>
            <w:vAlign w:val="center"/>
          </w:tcPr>
          <w:p w14:paraId="1768A777" w14:textId="77777777" w:rsidR="00914E26" w:rsidRPr="00460028" w:rsidRDefault="00914E26" w:rsidP="00914E26">
            <w:pPr>
              <w:pStyle w:val="Tabletext"/>
            </w:pPr>
          </w:p>
        </w:tc>
      </w:tr>
      <w:tr w:rsidR="005E4659" w:rsidRPr="00460028" w14:paraId="061EF043" w14:textId="77777777" w:rsidTr="005E4659">
        <w:trPr>
          <w:trHeight w:val="851"/>
        </w:trPr>
        <w:tc>
          <w:tcPr>
            <w:tcW w:w="1908" w:type="dxa"/>
            <w:vAlign w:val="center"/>
          </w:tcPr>
          <w:p w14:paraId="3F0748D6" w14:textId="77777777" w:rsidR="00914E26" w:rsidRPr="00460028" w:rsidRDefault="00914E26" w:rsidP="00914E26">
            <w:pPr>
              <w:pStyle w:val="Tabletext"/>
            </w:pPr>
          </w:p>
        </w:tc>
        <w:tc>
          <w:tcPr>
            <w:tcW w:w="3576" w:type="dxa"/>
            <w:vAlign w:val="center"/>
          </w:tcPr>
          <w:p w14:paraId="1581FEC1" w14:textId="77777777" w:rsidR="00914E26" w:rsidRPr="00460028" w:rsidRDefault="00914E26" w:rsidP="00914E26">
            <w:pPr>
              <w:pStyle w:val="Tabletext"/>
            </w:pPr>
          </w:p>
        </w:tc>
        <w:tc>
          <w:tcPr>
            <w:tcW w:w="5001" w:type="dxa"/>
            <w:vAlign w:val="center"/>
          </w:tcPr>
          <w:p w14:paraId="3716F0C1" w14:textId="77777777" w:rsidR="00914E26" w:rsidRPr="00460028" w:rsidRDefault="00914E26" w:rsidP="00914E26">
            <w:pPr>
              <w:pStyle w:val="Tabletext"/>
            </w:pPr>
          </w:p>
        </w:tc>
      </w:tr>
      <w:tr w:rsidR="005E4659" w:rsidRPr="00460028" w14:paraId="355336BB" w14:textId="77777777" w:rsidTr="005E4659">
        <w:trPr>
          <w:trHeight w:val="851"/>
        </w:trPr>
        <w:tc>
          <w:tcPr>
            <w:tcW w:w="1908" w:type="dxa"/>
            <w:vAlign w:val="center"/>
          </w:tcPr>
          <w:p w14:paraId="6BF3ED24" w14:textId="77777777" w:rsidR="00914E26" w:rsidRPr="00460028" w:rsidRDefault="00914E26" w:rsidP="00914E26">
            <w:pPr>
              <w:pStyle w:val="Tabletext"/>
            </w:pPr>
          </w:p>
        </w:tc>
        <w:tc>
          <w:tcPr>
            <w:tcW w:w="3576" w:type="dxa"/>
            <w:vAlign w:val="center"/>
          </w:tcPr>
          <w:p w14:paraId="07DD5DC4" w14:textId="77777777" w:rsidR="00914E26" w:rsidRPr="00460028" w:rsidRDefault="00914E26" w:rsidP="00914E26">
            <w:pPr>
              <w:pStyle w:val="Tabletext"/>
            </w:pPr>
          </w:p>
        </w:tc>
        <w:tc>
          <w:tcPr>
            <w:tcW w:w="5001" w:type="dxa"/>
            <w:vAlign w:val="center"/>
          </w:tcPr>
          <w:p w14:paraId="5262DA08" w14:textId="77777777" w:rsidR="00914E26" w:rsidRPr="00460028" w:rsidRDefault="00914E26" w:rsidP="00914E26">
            <w:pPr>
              <w:pStyle w:val="Tabletext"/>
            </w:pPr>
          </w:p>
        </w:tc>
      </w:tr>
      <w:tr w:rsidR="005E4659" w:rsidRPr="00460028" w14:paraId="01AF5D27" w14:textId="77777777" w:rsidTr="005E4659">
        <w:trPr>
          <w:trHeight w:val="851"/>
        </w:trPr>
        <w:tc>
          <w:tcPr>
            <w:tcW w:w="1908" w:type="dxa"/>
            <w:vAlign w:val="center"/>
          </w:tcPr>
          <w:p w14:paraId="546764E5" w14:textId="77777777" w:rsidR="00914E26" w:rsidRPr="00460028" w:rsidRDefault="00914E26" w:rsidP="00914E26">
            <w:pPr>
              <w:pStyle w:val="Tabletext"/>
            </w:pPr>
          </w:p>
        </w:tc>
        <w:tc>
          <w:tcPr>
            <w:tcW w:w="3576" w:type="dxa"/>
            <w:vAlign w:val="center"/>
          </w:tcPr>
          <w:p w14:paraId="1D96918A" w14:textId="77777777" w:rsidR="00914E26" w:rsidRPr="00460028" w:rsidRDefault="00914E26" w:rsidP="00914E26">
            <w:pPr>
              <w:pStyle w:val="Tabletext"/>
            </w:pPr>
          </w:p>
        </w:tc>
        <w:tc>
          <w:tcPr>
            <w:tcW w:w="5001" w:type="dxa"/>
            <w:vAlign w:val="center"/>
          </w:tcPr>
          <w:p w14:paraId="345A27A3" w14:textId="77777777" w:rsidR="00914E26" w:rsidRPr="00460028" w:rsidRDefault="00914E26" w:rsidP="00914E26">
            <w:pPr>
              <w:pStyle w:val="Tabletext"/>
            </w:pPr>
          </w:p>
        </w:tc>
      </w:tr>
    </w:tbl>
    <w:p w14:paraId="3F9558D7" w14:textId="77777777" w:rsidR="00914E26" w:rsidRDefault="00914E26" w:rsidP="00D74AE1"/>
    <w:p w14:paraId="5F7E085F"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4C56029D" w14:textId="77777777" w:rsidR="00FF7AD6" w:rsidRPr="00FF7AD6" w:rsidRDefault="007F7361">
      <w:pPr>
        <w:pStyle w:val="TOC1"/>
        <w:rPr>
          <w:ins w:id="4" w:author="Peter Dam" w:date="2018-10-24T17:03:00Z"/>
          <w:rFonts w:eastAsiaTheme="minorEastAsia"/>
          <w:b w:val="0"/>
          <w:color w:val="auto"/>
          <w:lang w:val="en-US" w:eastAsia="da-DK"/>
          <w:rPrChange w:id="5" w:author="Peter Dam" w:date="2018-10-24T17:03:00Z">
            <w:rPr>
              <w:ins w:id="6" w:author="Peter Dam" w:date="2018-10-24T17:03:00Z"/>
              <w:rFonts w:eastAsiaTheme="minorEastAsia"/>
              <w:b w:val="0"/>
              <w:color w:val="auto"/>
              <w:lang w:val="da-DK" w:eastAsia="da-DK"/>
            </w:rPr>
          </w:rPrChang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7" w:author="Peter Dam" w:date="2018-10-24T17:03:00Z">
        <w:r w:rsidR="00FF7AD6" w:rsidRPr="00DF72F8">
          <w:t>1.</w:t>
        </w:r>
        <w:r w:rsidR="00FF7AD6" w:rsidRPr="00FF7AD6">
          <w:rPr>
            <w:rFonts w:eastAsiaTheme="minorEastAsia"/>
            <w:b w:val="0"/>
            <w:color w:val="auto"/>
            <w:lang w:val="en-US" w:eastAsia="da-DK"/>
            <w:rPrChange w:id="8" w:author="Peter Dam" w:date="2018-10-24T17:03:00Z">
              <w:rPr>
                <w:rFonts w:eastAsiaTheme="minorEastAsia"/>
                <w:b w:val="0"/>
                <w:color w:val="auto"/>
                <w:lang w:val="da-DK" w:eastAsia="da-DK"/>
              </w:rPr>
            </w:rPrChange>
          </w:rPr>
          <w:tab/>
        </w:r>
        <w:r w:rsidR="00FF7AD6">
          <w:t>INTRODUCTION</w:t>
        </w:r>
        <w:r w:rsidR="00FF7AD6">
          <w:tab/>
        </w:r>
        <w:r w:rsidR="00FF7AD6">
          <w:fldChar w:fldCharType="begin"/>
        </w:r>
        <w:r w:rsidR="00FF7AD6">
          <w:instrText xml:space="preserve"> PAGEREF _Toc528163916 \h </w:instrText>
        </w:r>
      </w:ins>
      <w:r w:rsidR="00FF7AD6">
        <w:fldChar w:fldCharType="separate"/>
      </w:r>
      <w:ins w:id="9" w:author="Peter Dam" w:date="2018-10-24T17:03:00Z">
        <w:r w:rsidR="00FF7AD6">
          <w:t>4</w:t>
        </w:r>
        <w:r w:rsidR="00FF7AD6">
          <w:fldChar w:fldCharType="end"/>
        </w:r>
      </w:ins>
    </w:p>
    <w:p w14:paraId="1AAF1C00" w14:textId="77777777" w:rsidR="00FF7AD6" w:rsidRPr="00FF7AD6" w:rsidRDefault="00FF7AD6">
      <w:pPr>
        <w:pStyle w:val="TOC1"/>
        <w:rPr>
          <w:ins w:id="10" w:author="Peter Dam" w:date="2018-10-24T17:03:00Z"/>
          <w:rFonts w:eastAsiaTheme="minorEastAsia"/>
          <w:b w:val="0"/>
          <w:color w:val="auto"/>
          <w:lang w:val="en-US" w:eastAsia="da-DK"/>
          <w:rPrChange w:id="11" w:author="Peter Dam" w:date="2018-10-24T17:03:00Z">
            <w:rPr>
              <w:ins w:id="12" w:author="Peter Dam" w:date="2018-10-24T17:03:00Z"/>
              <w:rFonts w:eastAsiaTheme="minorEastAsia"/>
              <w:b w:val="0"/>
              <w:color w:val="auto"/>
              <w:lang w:val="da-DK" w:eastAsia="da-DK"/>
            </w:rPr>
          </w:rPrChange>
        </w:rPr>
      </w:pPr>
      <w:ins w:id="13" w:author="Peter Dam" w:date="2018-10-24T17:03:00Z">
        <w:r w:rsidRPr="00DF72F8">
          <w:rPr>
            <w:lang w:eastAsia="de-DE"/>
          </w:rPr>
          <w:t>2.</w:t>
        </w:r>
        <w:r w:rsidRPr="00FF7AD6">
          <w:rPr>
            <w:rFonts w:eastAsiaTheme="minorEastAsia"/>
            <w:b w:val="0"/>
            <w:color w:val="auto"/>
            <w:lang w:val="en-US" w:eastAsia="da-DK"/>
            <w:rPrChange w:id="14" w:author="Peter Dam" w:date="2018-10-24T17:03:00Z">
              <w:rPr>
                <w:rFonts w:eastAsiaTheme="minorEastAsia"/>
                <w:b w:val="0"/>
                <w:color w:val="auto"/>
                <w:lang w:val="da-DK" w:eastAsia="da-DK"/>
              </w:rPr>
            </w:rPrChange>
          </w:rPr>
          <w:tab/>
        </w:r>
        <w:r>
          <w:rPr>
            <w:lang w:eastAsia="de-DE"/>
          </w:rPr>
          <w:t>Scope</w:t>
        </w:r>
        <w:r>
          <w:tab/>
        </w:r>
        <w:r>
          <w:fldChar w:fldCharType="begin"/>
        </w:r>
        <w:r>
          <w:instrText xml:space="preserve"> PAGEREF _Toc528163917 \h </w:instrText>
        </w:r>
      </w:ins>
      <w:r>
        <w:fldChar w:fldCharType="separate"/>
      </w:r>
      <w:ins w:id="15" w:author="Peter Dam" w:date="2018-10-24T17:03:00Z">
        <w:r>
          <w:t>4</w:t>
        </w:r>
        <w:r>
          <w:fldChar w:fldCharType="end"/>
        </w:r>
      </w:ins>
    </w:p>
    <w:p w14:paraId="4AD1F31B" w14:textId="77777777" w:rsidR="00FF7AD6" w:rsidRPr="00FF7AD6" w:rsidRDefault="00FF7AD6">
      <w:pPr>
        <w:pStyle w:val="TOC1"/>
        <w:rPr>
          <w:ins w:id="16" w:author="Peter Dam" w:date="2018-10-24T17:03:00Z"/>
          <w:rFonts w:eastAsiaTheme="minorEastAsia"/>
          <w:b w:val="0"/>
          <w:color w:val="auto"/>
          <w:lang w:val="en-US" w:eastAsia="da-DK"/>
          <w:rPrChange w:id="17" w:author="Peter Dam" w:date="2018-10-24T17:03:00Z">
            <w:rPr>
              <w:ins w:id="18" w:author="Peter Dam" w:date="2018-10-24T17:03:00Z"/>
              <w:rFonts w:eastAsiaTheme="minorEastAsia"/>
              <w:b w:val="0"/>
              <w:color w:val="auto"/>
              <w:lang w:val="da-DK" w:eastAsia="da-DK"/>
            </w:rPr>
          </w:rPrChange>
        </w:rPr>
      </w:pPr>
      <w:ins w:id="19" w:author="Peter Dam" w:date="2018-10-24T17:03:00Z">
        <w:r w:rsidRPr="00DF72F8">
          <w:t>3.</w:t>
        </w:r>
        <w:r w:rsidRPr="00FF7AD6">
          <w:rPr>
            <w:rFonts w:eastAsiaTheme="minorEastAsia"/>
            <w:b w:val="0"/>
            <w:color w:val="auto"/>
            <w:lang w:val="en-US" w:eastAsia="da-DK"/>
            <w:rPrChange w:id="20" w:author="Peter Dam" w:date="2018-10-24T17:03:00Z">
              <w:rPr>
                <w:rFonts w:eastAsiaTheme="minorEastAsia"/>
                <w:b w:val="0"/>
                <w:color w:val="auto"/>
                <w:lang w:val="da-DK" w:eastAsia="da-DK"/>
              </w:rPr>
            </w:rPrChange>
          </w:rPr>
          <w:tab/>
        </w:r>
        <w:r>
          <w:t>Definition</w:t>
        </w:r>
        <w:r>
          <w:tab/>
        </w:r>
        <w:r>
          <w:fldChar w:fldCharType="begin"/>
        </w:r>
        <w:r>
          <w:instrText xml:space="preserve"> PAGEREF _Toc528163918 \h </w:instrText>
        </w:r>
      </w:ins>
      <w:r>
        <w:fldChar w:fldCharType="separate"/>
      </w:r>
      <w:ins w:id="21" w:author="Peter Dam" w:date="2018-10-24T17:03:00Z">
        <w:r>
          <w:t>4</w:t>
        </w:r>
        <w:r>
          <w:fldChar w:fldCharType="end"/>
        </w:r>
      </w:ins>
    </w:p>
    <w:p w14:paraId="73683B1B" w14:textId="77777777" w:rsidR="00FF7AD6" w:rsidRPr="00FF7AD6" w:rsidRDefault="00FF7AD6">
      <w:pPr>
        <w:pStyle w:val="TOC1"/>
        <w:rPr>
          <w:ins w:id="22" w:author="Peter Dam" w:date="2018-10-24T17:03:00Z"/>
          <w:rFonts w:eastAsiaTheme="minorEastAsia"/>
          <w:b w:val="0"/>
          <w:color w:val="auto"/>
          <w:lang w:val="en-US" w:eastAsia="da-DK"/>
          <w:rPrChange w:id="23" w:author="Peter Dam" w:date="2018-10-24T17:03:00Z">
            <w:rPr>
              <w:ins w:id="24" w:author="Peter Dam" w:date="2018-10-24T17:03:00Z"/>
              <w:rFonts w:eastAsiaTheme="minorEastAsia"/>
              <w:b w:val="0"/>
              <w:color w:val="auto"/>
              <w:lang w:val="da-DK" w:eastAsia="da-DK"/>
            </w:rPr>
          </w:rPrChange>
        </w:rPr>
      </w:pPr>
      <w:ins w:id="25" w:author="Peter Dam" w:date="2018-10-24T17:03:00Z">
        <w:r w:rsidRPr="00DF72F8">
          <w:t>4.</w:t>
        </w:r>
        <w:r w:rsidRPr="00FF7AD6">
          <w:rPr>
            <w:rFonts w:eastAsiaTheme="minorEastAsia"/>
            <w:b w:val="0"/>
            <w:color w:val="auto"/>
            <w:lang w:val="en-US" w:eastAsia="da-DK"/>
            <w:rPrChange w:id="26" w:author="Peter Dam" w:date="2018-10-24T17:03:00Z">
              <w:rPr>
                <w:rFonts w:eastAsiaTheme="minorEastAsia"/>
                <w:b w:val="0"/>
                <w:color w:val="auto"/>
                <w:lang w:val="da-DK" w:eastAsia="da-DK"/>
              </w:rPr>
            </w:rPrChange>
          </w:rPr>
          <w:tab/>
        </w:r>
        <w:r>
          <w:t>typical uses</w:t>
        </w:r>
        <w:r>
          <w:tab/>
        </w:r>
        <w:r>
          <w:fldChar w:fldCharType="begin"/>
        </w:r>
        <w:r>
          <w:instrText xml:space="preserve"> PAGEREF _Toc528163919 \h </w:instrText>
        </w:r>
      </w:ins>
      <w:r>
        <w:fldChar w:fldCharType="separate"/>
      </w:r>
      <w:ins w:id="27" w:author="Peter Dam" w:date="2018-10-24T17:03:00Z">
        <w:r>
          <w:t>4</w:t>
        </w:r>
        <w:r>
          <w:fldChar w:fldCharType="end"/>
        </w:r>
      </w:ins>
    </w:p>
    <w:p w14:paraId="00B07505" w14:textId="77777777" w:rsidR="00FF7AD6" w:rsidRPr="00FF7AD6" w:rsidRDefault="00FF7AD6">
      <w:pPr>
        <w:pStyle w:val="TOC1"/>
        <w:rPr>
          <w:ins w:id="28" w:author="Peter Dam" w:date="2018-10-24T17:03:00Z"/>
          <w:rFonts w:eastAsiaTheme="minorEastAsia"/>
          <w:b w:val="0"/>
          <w:color w:val="auto"/>
          <w:lang w:val="en-US" w:eastAsia="da-DK"/>
          <w:rPrChange w:id="29" w:author="Peter Dam" w:date="2018-10-24T17:03:00Z">
            <w:rPr>
              <w:ins w:id="30" w:author="Peter Dam" w:date="2018-10-24T17:03:00Z"/>
              <w:rFonts w:eastAsiaTheme="minorEastAsia"/>
              <w:b w:val="0"/>
              <w:color w:val="auto"/>
              <w:lang w:val="da-DK" w:eastAsia="da-DK"/>
            </w:rPr>
          </w:rPrChange>
        </w:rPr>
      </w:pPr>
      <w:ins w:id="31" w:author="Peter Dam" w:date="2018-10-24T17:03:00Z">
        <w:r w:rsidRPr="00DF72F8">
          <w:t>5.</w:t>
        </w:r>
        <w:r w:rsidRPr="00FF7AD6">
          <w:rPr>
            <w:rFonts w:eastAsiaTheme="minorEastAsia"/>
            <w:b w:val="0"/>
            <w:color w:val="auto"/>
            <w:lang w:val="en-US" w:eastAsia="da-DK"/>
            <w:rPrChange w:id="32" w:author="Peter Dam" w:date="2018-10-24T17:03:00Z">
              <w:rPr>
                <w:rFonts w:eastAsiaTheme="minorEastAsia"/>
                <w:b w:val="0"/>
                <w:color w:val="auto"/>
                <w:lang w:val="da-DK" w:eastAsia="da-DK"/>
              </w:rPr>
            </w:rPrChange>
          </w:rPr>
          <w:tab/>
        </w:r>
        <w:r>
          <w:t>Type of mobile aton</w:t>
        </w:r>
        <w:r>
          <w:tab/>
        </w:r>
        <w:r>
          <w:fldChar w:fldCharType="begin"/>
        </w:r>
        <w:r>
          <w:instrText xml:space="preserve"> PAGEREF _Toc528163920 \h </w:instrText>
        </w:r>
      </w:ins>
      <w:r>
        <w:fldChar w:fldCharType="separate"/>
      </w:r>
      <w:ins w:id="33" w:author="Peter Dam" w:date="2018-10-24T17:03:00Z">
        <w:r>
          <w:t>5</w:t>
        </w:r>
        <w:r>
          <w:fldChar w:fldCharType="end"/>
        </w:r>
      </w:ins>
    </w:p>
    <w:p w14:paraId="0C85FE30" w14:textId="77777777" w:rsidR="00FF7AD6" w:rsidRPr="00FF7AD6" w:rsidRDefault="00FF7AD6">
      <w:pPr>
        <w:pStyle w:val="TOC2"/>
        <w:rPr>
          <w:ins w:id="34" w:author="Peter Dam" w:date="2018-10-24T17:03:00Z"/>
          <w:rFonts w:eastAsiaTheme="minorEastAsia"/>
          <w:color w:val="auto"/>
          <w:lang w:val="en-US" w:eastAsia="da-DK"/>
          <w:rPrChange w:id="35" w:author="Peter Dam" w:date="2018-10-24T17:03:00Z">
            <w:rPr>
              <w:ins w:id="36" w:author="Peter Dam" w:date="2018-10-24T17:03:00Z"/>
              <w:rFonts w:eastAsiaTheme="minorEastAsia"/>
              <w:color w:val="auto"/>
              <w:lang w:val="da-DK" w:eastAsia="da-DK"/>
            </w:rPr>
          </w:rPrChange>
        </w:rPr>
      </w:pPr>
      <w:ins w:id="37" w:author="Peter Dam" w:date="2018-10-24T17:03:00Z">
        <w:r w:rsidRPr="00DF72F8">
          <w:rPr>
            <w:lang w:val="en-IE"/>
          </w:rPr>
          <w:t>5.1.</w:t>
        </w:r>
        <w:r w:rsidRPr="00FF7AD6">
          <w:rPr>
            <w:rFonts w:eastAsiaTheme="minorEastAsia"/>
            <w:color w:val="auto"/>
            <w:lang w:val="en-US" w:eastAsia="da-DK"/>
            <w:rPrChange w:id="38"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_Toc528163921 \h </w:instrText>
        </w:r>
      </w:ins>
      <w:r>
        <w:fldChar w:fldCharType="separate"/>
      </w:r>
      <w:ins w:id="39" w:author="Peter Dam" w:date="2018-10-24T17:03:00Z">
        <w:r>
          <w:t>5</w:t>
        </w:r>
        <w:r>
          <w:fldChar w:fldCharType="end"/>
        </w:r>
      </w:ins>
    </w:p>
    <w:p w14:paraId="0B7521DA" w14:textId="77777777" w:rsidR="00FF7AD6" w:rsidRPr="00FF7AD6" w:rsidRDefault="00FF7AD6">
      <w:pPr>
        <w:pStyle w:val="TOC2"/>
        <w:rPr>
          <w:ins w:id="40" w:author="Peter Dam" w:date="2018-10-24T17:03:00Z"/>
          <w:rFonts w:eastAsiaTheme="minorEastAsia"/>
          <w:color w:val="auto"/>
          <w:lang w:val="en-US" w:eastAsia="da-DK"/>
          <w:rPrChange w:id="41" w:author="Peter Dam" w:date="2018-10-24T17:03:00Z">
            <w:rPr>
              <w:ins w:id="42" w:author="Peter Dam" w:date="2018-10-24T17:03:00Z"/>
              <w:rFonts w:eastAsiaTheme="minorEastAsia"/>
              <w:color w:val="auto"/>
              <w:lang w:val="da-DK" w:eastAsia="da-DK"/>
            </w:rPr>
          </w:rPrChange>
        </w:rPr>
      </w:pPr>
      <w:ins w:id="43" w:author="Peter Dam" w:date="2018-10-24T17:03:00Z">
        <w:r w:rsidRPr="00DF72F8">
          <w:rPr>
            <w:lang w:val="en-IE"/>
          </w:rPr>
          <w:t>5.2.</w:t>
        </w:r>
        <w:r w:rsidRPr="00FF7AD6">
          <w:rPr>
            <w:rFonts w:eastAsiaTheme="minorEastAsia"/>
            <w:color w:val="auto"/>
            <w:lang w:val="en-US" w:eastAsia="da-DK"/>
            <w:rPrChange w:id="44"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_Toc528163922 \h </w:instrText>
        </w:r>
      </w:ins>
      <w:r>
        <w:fldChar w:fldCharType="separate"/>
      </w:r>
      <w:ins w:id="45" w:author="Peter Dam" w:date="2018-10-24T17:03:00Z">
        <w:r>
          <w:t>5</w:t>
        </w:r>
        <w:r>
          <w:fldChar w:fldCharType="end"/>
        </w:r>
      </w:ins>
    </w:p>
    <w:p w14:paraId="27A05FD5" w14:textId="77777777" w:rsidR="00FF7AD6" w:rsidRPr="00FF7AD6" w:rsidRDefault="00FF7AD6">
      <w:pPr>
        <w:pStyle w:val="TOC1"/>
        <w:rPr>
          <w:ins w:id="46" w:author="Peter Dam" w:date="2018-10-24T17:03:00Z"/>
          <w:rFonts w:eastAsiaTheme="minorEastAsia"/>
          <w:b w:val="0"/>
          <w:color w:val="auto"/>
          <w:lang w:val="en-US" w:eastAsia="da-DK"/>
          <w:rPrChange w:id="47" w:author="Peter Dam" w:date="2018-10-24T17:03:00Z">
            <w:rPr>
              <w:ins w:id="48" w:author="Peter Dam" w:date="2018-10-24T17:03:00Z"/>
              <w:rFonts w:eastAsiaTheme="minorEastAsia"/>
              <w:b w:val="0"/>
              <w:color w:val="auto"/>
              <w:lang w:val="da-DK" w:eastAsia="da-DK"/>
            </w:rPr>
          </w:rPrChange>
        </w:rPr>
      </w:pPr>
      <w:ins w:id="49" w:author="Peter Dam" w:date="2018-10-24T17:03:00Z">
        <w:r w:rsidRPr="00DF72F8">
          <w:rPr>
            <w:rFonts w:eastAsia="Times New Roman" w:cs="Arial"/>
            <w:lang w:val="en-IE"/>
          </w:rPr>
          <w:t>6.</w:t>
        </w:r>
        <w:r w:rsidRPr="00FF7AD6">
          <w:rPr>
            <w:rFonts w:eastAsiaTheme="minorEastAsia"/>
            <w:b w:val="0"/>
            <w:color w:val="auto"/>
            <w:lang w:val="en-US" w:eastAsia="da-DK"/>
            <w:rPrChange w:id="50" w:author="Peter Dam" w:date="2018-10-24T17:03:00Z">
              <w:rPr>
                <w:rFonts w:eastAsiaTheme="minorEastAsia"/>
                <w:b w:val="0"/>
                <w:color w:val="auto"/>
                <w:lang w:val="da-DK" w:eastAsia="da-DK"/>
              </w:rPr>
            </w:rPrChange>
          </w:rPr>
          <w:tab/>
        </w:r>
        <w:r w:rsidRPr="00DF72F8">
          <w:rPr>
            <w:rFonts w:eastAsia="Times New Roman" w:cs="Arial"/>
            <w:lang w:val="en-IE"/>
          </w:rPr>
          <w:t>AIS MAtoN programming</w:t>
        </w:r>
        <w:r>
          <w:tab/>
        </w:r>
        <w:r>
          <w:fldChar w:fldCharType="begin"/>
        </w:r>
        <w:r>
          <w:instrText xml:space="preserve"> PAGEREF _Toc528163923 \h </w:instrText>
        </w:r>
      </w:ins>
      <w:r>
        <w:fldChar w:fldCharType="separate"/>
      </w:r>
      <w:ins w:id="51" w:author="Peter Dam" w:date="2018-10-24T17:03:00Z">
        <w:r>
          <w:t>5</w:t>
        </w:r>
        <w:r>
          <w:fldChar w:fldCharType="end"/>
        </w:r>
      </w:ins>
    </w:p>
    <w:p w14:paraId="4E892FFA" w14:textId="77777777" w:rsidR="00FF7AD6" w:rsidRPr="00FF7AD6" w:rsidRDefault="00FF7AD6">
      <w:pPr>
        <w:pStyle w:val="TOC1"/>
        <w:rPr>
          <w:ins w:id="52" w:author="Peter Dam" w:date="2018-10-24T17:03:00Z"/>
          <w:rFonts w:eastAsiaTheme="minorEastAsia"/>
          <w:b w:val="0"/>
          <w:color w:val="auto"/>
          <w:lang w:val="en-US" w:eastAsia="da-DK"/>
          <w:rPrChange w:id="53" w:author="Peter Dam" w:date="2018-10-24T17:03:00Z">
            <w:rPr>
              <w:ins w:id="54" w:author="Peter Dam" w:date="2018-10-24T17:03:00Z"/>
              <w:rFonts w:eastAsiaTheme="minorEastAsia"/>
              <w:b w:val="0"/>
              <w:color w:val="auto"/>
              <w:lang w:val="da-DK" w:eastAsia="da-DK"/>
            </w:rPr>
          </w:rPrChange>
        </w:rPr>
      </w:pPr>
      <w:ins w:id="55" w:author="Peter Dam" w:date="2018-10-24T17:03:00Z">
        <w:r w:rsidRPr="00DF72F8">
          <w:rPr>
            <w:rFonts w:eastAsia="Times New Roman" w:cs="Arial"/>
            <w:lang w:val="en-IE"/>
          </w:rPr>
          <w:t>7.</w:t>
        </w:r>
        <w:r w:rsidRPr="00FF7AD6">
          <w:rPr>
            <w:rFonts w:eastAsiaTheme="minorEastAsia"/>
            <w:b w:val="0"/>
            <w:color w:val="auto"/>
            <w:lang w:val="en-US" w:eastAsia="da-DK"/>
            <w:rPrChange w:id="56" w:author="Peter Dam" w:date="2018-10-24T17:03:00Z">
              <w:rPr>
                <w:rFonts w:eastAsiaTheme="minorEastAsia"/>
                <w:b w:val="0"/>
                <w:color w:val="auto"/>
                <w:lang w:val="da-DK" w:eastAsia="da-DK"/>
              </w:rPr>
            </w:rPrChange>
          </w:rPr>
          <w:tab/>
        </w:r>
        <w:r w:rsidRPr="00DF72F8">
          <w:rPr>
            <w:rFonts w:eastAsia="Times New Roman" w:cs="Arial"/>
            <w:lang w:val="en-IE"/>
          </w:rPr>
          <w:t>Deployment</w:t>
        </w:r>
        <w:r>
          <w:tab/>
        </w:r>
        <w:r>
          <w:fldChar w:fldCharType="begin"/>
        </w:r>
        <w:r>
          <w:instrText xml:space="preserve"> PAGEREF _Toc528163924 \h </w:instrText>
        </w:r>
      </w:ins>
      <w:r>
        <w:fldChar w:fldCharType="separate"/>
      </w:r>
      <w:ins w:id="57" w:author="Peter Dam" w:date="2018-10-24T17:03:00Z">
        <w:r>
          <w:t>6</w:t>
        </w:r>
        <w:r>
          <w:fldChar w:fldCharType="end"/>
        </w:r>
      </w:ins>
    </w:p>
    <w:p w14:paraId="000277DB" w14:textId="77777777" w:rsidR="00FF7AD6" w:rsidRPr="00FF7AD6" w:rsidRDefault="00FF7AD6">
      <w:pPr>
        <w:pStyle w:val="TOC2"/>
        <w:rPr>
          <w:ins w:id="58" w:author="Peter Dam" w:date="2018-10-24T17:03:00Z"/>
          <w:rFonts w:eastAsiaTheme="minorEastAsia"/>
          <w:color w:val="auto"/>
          <w:lang w:val="en-US" w:eastAsia="da-DK"/>
          <w:rPrChange w:id="59" w:author="Peter Dam" w:date="2018-10-24T17:03:00Z">
            <w:rPr>
              <w:ins w:id="60" w:author="Peter Dam" w:date="2018-10-24T17:03:00Z"/>
              <w:rFonts w:eastAsiaTheme="minorEastAsia"/>
              <w:color w:val="auto"/>
              <w:lang w:val="da-DK" w:eastAsia="da-DK"/>
            </w:rPr>
          </w:rPrChange>
        </w:rPr>
      </w:pPr>
      <w:ins w:id="61" w:author="Peter Dam" w:date="2018-10-24T17:03:00Z">
        <w:r w:rsidRPr="00DF72F8">
          <w:rPr>
            <w:lang w:val="en-IE"/>
          </w:rPr>
          <w:t>7.1.</w:t>
        </w:r>
        <w:r w:rsidRPr="00FF7AD6">
          <w:rPr>
            <w:rFonts w:eastAsiaTheme="minorEastAsia"/>
            <w:color w:val="auto"/>
            <w:lang w:val="en-US" w:eastAsia="da-DK"/>
            <w:rPrChange w:id="62"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_Toc528163925 \h </w:instrText>
        </w:r>
      </w:ins>
      <w:r>
        <w:fldChar w:fldCharType="separate"/>
      </w:r>
      <w:ins w:id="63" w:author="Peter Dam" w:date="2018-10-24T17:03:00Z">
        <w:r>
          <w:t>6</w:t>
        </w:r>
        <w:r>
          <w:fldChar w:fldCharType="end"/>
        </w:r>
      </w:ins>
    </w:p>
    <w:p w14:paraId="79BCC93F" w14:textId="77777777" w:rsidR="00FF7AD6" w:rsidRPr="00FF7AD6" w:rsidRDefault="00FF7AD6">
      <w:pPr>
        <w:pStyle w:val="TOC2"/>
        <w:rPr>
          <w:ins w:id="64" w:author="Peter Dam" w:date="2018-10-24T17:03:00Z"/>
          <w:rFonts w:eastAsiaTheme="minorEastAsia"/>
          <w:color w:val="auto"/>
          <w:lang w:val="en-US" w:eastAsia="da-DK"/>
          <w:rPrChange w:id="65" w:author="Peter Dam" w:date="2018-10-24T17:03:00Z">
            <w:rPr>
              <w:ins w:id="66" w:author="Peter Dam" w:date="2018-10-24T17:03:00Z"/>
              <w:rFonts w:eastAsiaTheme="minorEastAsia"/>
              <w:color w:val="auto"/>
              <w:lang w:val="da-DK" w:eastAsia="da-DK"/>
            </w:rPr>
          </w:rPrChange>
        </w:rPr>
      </w:pPr>
      <w:ins w:id="67" w:author="Peter Dam" w:date="2018-10-24T17:03:00Z">
        <w:r w:rsidRPr="00DF72F8">
          <w:rPr>
            <w:lang w:val="en-IE"/>
          </w:rPr>
          <w:t>7.2.</w:t>
        </w:r>
        <w:r w:rsidRPr="00FF7AD6">
          <w:rPr>
            <w:rFonts w:eastAsiaTheme="minorEastAsia"/>
            <w:color w:val="auto"/>
            <w:lang w:val="en-US" w:eastAsia="da-DK"/>
            <w:rPrChange w:id="68"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_Toc528163926 \h </w:instrText>
        </w:r>
      </w:ins>
      <w:r>
        <w:fldChar w:fldCharType="separate"/>
      </w:r>
      <w:ins w:id="69" w:author="Peter Dam" w:date="2018-10-24T17:03:00Z">
        <w:r>
          <w:t>6</w:t>
        </w:r>
        <w:r>
          <w:fldChar w:fldCharType="end"/>
        </w:r>
      </w:ins>
    </w:p>
    <w:p w14:paraId="5A817B09" w14:textId="77777777" w:rsidR="00FF7AD6" w:rsidRPr="00FF7AD6" w:rsidRDefault="00FF7AD6">
      <w:pPr>
        <w:pStyle w:val="TOC2"/>
        <w:rPr>
          <w:ins w:id="70" w:author="Peter Dam" w:date="2018-10-24T17:03:00Z"/>
          <w:rFonts w:eastAsiaTheme="minorEastAsia"/>
          <w:color w:val="auto"/>
          <w:lang w:val="en-US" w:eastAsia="da-DK"/>
          <w:rPrChange w:id="71" w:author="Peter Dam" w:date="2018-10-24T17:03:00Z">
            <w:rPr>
              <w:ins w:id="72" w:author="Peter Dam" w:date="2018-10-24T17:03:00Z"/>
              <w:rFonts w:eastAsiaTheme="minorEastAsia"/>
              <w:color w:val="auto"/>
              <w:lang w:val="da-DK" w:eastAsia="da-DK"/>
            </w:rPr>
          </w:rPrChange>
        </w:rPr>
      </w:pPr>
      <w:ins w:id="73" w:author="Peter Dam" w:date="2018-10-24T17:03:00Z">
        <w:r w:rsidRPr="00DF72F8">
          <w:rPr>
            <w:lang w:val="en-IE"/>
          </w:rPr>
          <w:t>7.3.</w:t>
        </w:r>
        <w:r w:rsidRPr="00FF7AD6">
          <w:rPr>
            <w:rFonts w:eastAsiaTheme="minorEastAsia"/>
            <w:color w:val="auto"/>
            <w:lang w:val="en-US" w:eastAsia="da-DK"/>
            <w:rPrChange w:id="74" w:author="Peter Dam" w:date="2018-10-24T17:03:00Z">
              <w:rPr>
                <w:rFonts w:eastAsiaTheme="minorEastAsia"/>
                <w:color w:val="auto"/>
                <w:lang w:val="da-DK" w:eastAsia="da-DK"/>
              </w:rPr>
            </w:rPrChange>
          </w:rPr>
          <w:tab/>
        </w:r>
        <w:r w:rsidRPr="00DF72F8">
          <w:rPr>
            <w:lang w:val="en-IE"/>
          </w:rPr>
          <w:t>Promulgation</w:t>
        </w:r>
        <w:r>
          <w:tab/>
        </w:r>
        <w:r>
          <w:fldChar w:fldCharType="begin"/>
        </w:r>
        <w:r>
          <w:instrText xml:space="preserve"> PAGEREF _Toc528163927 \h </w:instrText>
        </w:r>
      </w:ins>
      <w:r>
        <w:fldChar w:fldCharType="separate"/>
      </w:r>
      <w:ins w:id="75" w:author="Peter Dam" w:date="2018-10-24T17:03:00Z">
        <w:r>
          <w:t>6</w:t>
        </w:r>
        <w:r>
          <w:fldChar w:fldCharType="end"/>
        </w:r>
      </w:ins>
    </w:p>
    <w:p w14:paraId="3459E75B" w14:textId="77777777" w:rsidR="00FF7AD6" w:rsidRPr="00FF7AD6" w:rsidRDefault="00FF7AD6">
      <w:pPr>
        <w:pStyle w:val="TOC1"/>
        <w:rPr>
          <w:ins w:id="76" w:author="Peter Dam" w:date="2018-10-24T17:03:00Z"/>
          <w:rFonts w:eastAsiaTheme="minorEastAsia"/>
          <w:b w:val="0"/>
          <w:color w:val="auto"/>
          <w:lang w:val="en-US" w:eastAsia="da-DK"/>
          <w:rPrChange w:id="77" w:author="Peter Dam" w:date="2018-10-24T17:03:00Z">
            <w:rPr>
              <w:ins w:id="78" w:author="Peter Dam" w:date="2018-10-24T17:03:00Z"/>
              <w:rFonts w:eastAsiaTheme="minorEastAsia"/>
              <w:b w:val="0"/>
              <w:color w:val="auto"/>
              <w:lang w:val="da-DK" w:eastAsia="da-DK"/>
            </w:rPr>
          </w:rPrChange>
        </w:rPr>
      </w:pPr>
      <w:ins w:id="79" w:author="Peter Dam" w:date="2018-10-24T17:03:00Z">
        <w:r w:rsidRPr="00DF72F8">
          <w:t>8.</w:t>
        </w:r>
        <w:r w:rsidRPr="00FF7AD6">
          <w:rPr>
            <w:rFonts w:eastAsiaTheme="minorEastAsia"/>
            <w:b w:val="0"/>
            <w:color w:val="auto"/>
            <w:lang w:val="en-US" w:eastAsia="da-DK"/>
            <w:rPrChange w:id="80" w:author="Peter Dam" w:date="2018-10-24T17:03:00Z">
              <w:rPr>
                <w:rFonts w:eastAsiaTheme="minorEastAsia"/>
                <w:b w:val="0"/>
                <w:color w:val="auto"/>
                <w:lang w:val="da-DK" w:eastAsia="da-DK"/>
              </w:rPr>
            </w:rPrChange>
          </w:rPr>
          <w:tab/>
        </w:r>
        <w:r>
          <w:t>Monitoring and reporting</w:t>
        </w:r>
        <w:r>
          <w:tab/>
        </w:r>
        <w:r>
          <w:fldChar w:fldCharType="begin"/>
        </w:r>
        <w:r>
          <w:instrText xml:space="preserve"> PAGEREF _Toc528163928 \h </w:instrText>
        </w:r>
      </w:ins>
      <w:r>
        <w:fldChar w:fldCharType="separate"/>
      </w:r>
      <w:ins w:id="81" w:author="Peter Dam" w:date="2018-10-24T17:03:00Z">
        <w:r>
          <w:t>7</w:t>
        </w:r>
        <w:r>
          <w:fldChar w:fldCharType="end"/>
        </w:r>
      </w:ins>
    </w:p>
    <w:p w14:paraId="780D54CA" w14:textId="77777777" w:rsidR="00FF7AD6" w:rsidRPr="00FF7AD6" w:rsidRDefault="00FF7AD6">
      <w:pPr>
        <w:pStyle w:val="TOC2"/>
        <w:rPr>
          <w:ins w:id="82" w:author="Peter Dam" w:date="2018-10-24T17:03:00Z"/>
          <w:rFonts w:eastAsiaTheme="minorEastAsia"/>
          <w:color w:val="auto"/>
          <w:lang w:val="en-US" w:eastAsia="da-DK"/>
          <w:rPrChange w:id="83" w:author="Peter Dam" w:date="2018-10-24T17:03:00Z">
            <w:rPr>
              <w:ins w:id="84" w:author="Peter Dam" w:date="2018-10-24T17:03:00Z"/>
              <w:rFonts w:eastAsiaTheme="minorEastAsia"/>
              <w:color w:val="auto"/>
              <w:lang w:val="da-DK" w:eastAsia="da-DK"/>
            </w:rPr>
          </w:rPrChange>
        </w:rPr>
      </w:pPr>
      <w:ins w:id="85" w:author="Peter Dam" w:date="2018-10-24T17:03:00Z">
        <w:r w:rsidRPr="00DF72F8">
          <w:t>8.1.</w:t>
        </w:r>
        <w:r w:rsidRPr="00FF7AD6">
          <w:rPr>
            <w:rFonts w:eastAsiaTheme="minorEastAsia"/>
            <w:color w:val="auto"/>
            <w:lang w:val="en-US" w:eastAsia="da-DK"/>
            <w:rPrChange w:id="86" w:author="Peter Dam" w:date="2018-10-24T17:03:00Z">
              <w:rPr>
                <w:rFonts w:eastAsiaTheme="minorEastAsia"/>
                <w:color w:val="auto"/>
                <w:lang w:val="da-DK" w:eastAsia="da-DK"/>
              </w:rPr>
            </w:rPrChange>
          </w:rPr>
          <w:tab/>
        </w:r>
        <w:r>
          <w:t>Maritime Safety Information</w:t>
        </w:r>
        <w:r>
          <w:tab/>
        </w:r>
        <w:r>
          <w:fldChar w:fldCharType="begin"/>
        </w:r>
        <w:r>
          <w:instrText xml:space="preserve"> PAGEREF _Toc528163929 \h </w:instrText>
        </w:r>
      </w:ins>
      <w:r>
        <w:fldChar w:fldCharType="separate"/>
      </w:r>
      <w:ins w:id="87" w:author="Peter Dam" w:date="2018-10-24T17:03:00Z">
        <w:r>
          <w:t>7</w:t>
        </w:r>
        <w:r>
          <w:fldChar w:fldCharType="end"/>
        </w:r>
      </w:ins>
    </w:p>
    <w:p w14:paraId="327AB535" w14:textId="77777777" w:rsidR="00FF7AD6" w:rsidRPr="00FF7AD6" w:rsidRDefault="00FF7AD6">
      <w:pPr>
        <w:pStyle w:val="TOC2"/>
        <w:rPr>
          <w:ins w:id="88" w:author="Peter Dam" w:date="2018-10-24T17:03:00Z"/>
          <w:rFonts w:eastAsiaTheme="minorEastAsia"/>
          <w:color w:val="auto"/>
          <w:lang w:val="en-US" w:eastAsia="da-DK"/>
          <w:rPrChange w:id="89" w:author="Peter Dam" w:date="2018-10-24T17:03:00Z">
            <w:rPr>
              <w:ins w:id="90" w:author="Peter Dam" w:date="2018-10-24T17:03:00Z"/>
              <w:rFonts w:eastAsiaTheme="minorEastAsia"/>
              <w:color w:val="auto"/>
              <w:lang w:val="da-DK" w:eastAsia="da-DK"/>
            </w:rPr>
          </w:rPrChange>
        </w:rPr>
      </w:pPr>
      <w:ins w:id="91" w:author="Peter Dam" w:date="2018-10-24T17:03:00Z">
        <w:r w:rsidRPr="00DF72F8">
          <w:t>8.2.</w:t>
        </w:r>
        <w:r w:rsidRPr="00FF7AD6">
          <w:rPr>
            <w:rFonts w:eastAsiaTheme="minorEastAsia"/>
            <w:color w:val="auto"/>
            <w:lang w:val="en-US" w:eastAsia="da-DK"/>
            <w:rPrChange w:id="92" w:author="Peter Dam" w:date="2018-10-24T17:03:00Z">
              <w:rPr>
                <w:rFonts w:eastAsiaTheme="minorEastAsia"/>
                <w:color w:val="auto"/>
                <w:lang w:val="da-DK" w:eastAsia="da-DK"/>
              </w:rPr>
            </w:rPrChange>
          </w:rPr>
          <w:tab/>
        </w:r>
        <w:r>
          <w:t>Monitoring</w:t>
        </w:r>
        <w:r>
          <w:tab/>
        </w:r>
        <w:r>
          <w:fldChar w:fldCharType="begin"/>
        </w:r>
        <w:r>
          <w:instrText xml:space="preserve"> PAGEREF _Toc528163930 \h </w:instrText>
        </w:r>
      </w:ins>
      <w:r>
        <w:fldChar w:fldCharType="separate"/>
      </w:r>
      <w:ins w:id="93" w:author="Peter Dam" w:date="2018-10-24T17:03:00Z">
        <w:r>
          <w:t>7</w:t>
        </w:r>
        <w:r>
          <w:fldChar w:fldCharType="end"/>
        </w:r>
      </w:ins>
    </w:p>
    <w:p w14:paraId="2886746B" w14:textId="77777777" w:rsidR="00FF7AD6" w:rsidRPr="00FF7AD6" w:rsidRDefault="00FF7AD6">
      <w:pPr>
        <w:pStyle w:val="TOC2"/>
        <w:rPr>
          <w:ins w:id="94" w:author="Peter Dam" w:date="2018-10-24T17:03:00Z"/>
          <w:rFonts w:eastAsiaTheme="minorEastAsia"/>
          <w:color w:val="auto"/>
          <w:lang w:val="en-US" w:eastAsia="da-DK"/>
          <w:rPrChange w:id="95" w:author="Peter Dam" w:date="2018-10-24T17:03:00Z">
            <w:rPr>
              <w:ins w:id="96" w:author="Peter Dam" w:date="2018-10-24T17:03:00Z"/>
              <w:rFonts w:eastAsiaTheme="minorEastAsia"/>
              <w:color w:val="auto"/>
              <w:lang w:val="da-DK" w:eastAsia="da-DK"/>
            </w:rPr>
          </w:rPrChange>
        </w:rPr>
      </w:pPr>
      <w:ins w:id="97" w:author="Peter Dam" w:date="2018-10-24T17:03:00Z">
        <w:r w:rsidRPr="00DF72F8">
          <w:t>8.3.</w:t>
        </w:r>
        <w:r w:rsidRPr="00FF7AD6">
          <w:rPr>
            <w:rFonts w:eastAsiaTheme="minorEastAsia"/>
            <w:color w:val="auto"/>
            <w:lang w:val="en-US" w:eastAsia="da-DK"/>
            <w:rPrChange w:id="98" w:author="Peter Dam" w:date="2018-10-24T17:03:00Z">
              <w:rPr>
                <w:rFonts w:eastAsiaTheme="minorEastAsia"/>
                <w:color w:val="auto"/>
                <w:lang w:val="da-DK" w:eastAsia="da-DK"/>
              </w:rPr>
            </w:rPrChange>
          </w:rPr>
          <w:tab/>
        </w:r>
        <w:r>
          <w:t>Reporting</w:t>
        </w:r>
        <w:r>
          <w:tab/>
        </w:r>
        <w:r>
          <w:fldChar w:fldCharType="begin"/>
        </w:r>
        <w:r>
          <w:instrText xml:space="preserve"> PAGEREF _Toc528163931 \h </w:instrText>
        </w:r>
      </w:ins>
      <w:r>
        <w:fldChar w:fldCharType="separate"/>
      </w:r>
      <w:ins w:id="99" w:author="Peter Dam" w:date="2018-10-24T17:03:00Z">
        <w:r>
          <w:t>7</w:t>
        </w:r>
        <w:r>
          <w:fldChar w:fldCharType="end"/>
        </w:r>
      </w:ins>
    </w:p>
    <w:p w14:paraId="492CEF42" w14:textId="77777777" w:rsidR="00FF7AD6" w:rsidRPr="00FF7AD6" w:rsidRDefault="00FF7AD6">
      <w:pPr>
        <w:pStyle w:val="TOC1"/>
        <w:rPr>
          <w:ins w:id="100" w:author="Peter Dam" w:date="2018-10-24T17:03:00Z"/>
          <w:rFonts w:eastAsiaTheme="minorEastAsia"/>
          <w:b w:val="0"/>
          <w:color w:val="auto"/>
          <w:lang w:val="en-US" w:eastAsia="da-DK"/>
          <w:rPrChange w:id="101" w:author="Peter Dam" w:date="2018-10-24T17:03:00Z">
            <w:rPr>
              <w:ins w:id="102" w:author="Peter Dam" w:date="2018-10-24T17:03:00Z"/>
              <w:rFonts w:eastAsiaTheme="minorEastAsia"/>
              <w:b w:val="0"/>
              <w:color w:val="auto"/>
              <w:lang w:val="da-DK" w:eastAsia="da-DK"/>
            </w:rPr>
          </w:rPrChange>
        </w:rPr>
      </w:pPr>
      <w:ins w:id="103" w:author="Peter Dam" w:date="2018-10-24T17:03:00Z">
        <w:r w:rsidRPr="00DF72F8">
          <w:t>9.</w:t>
        </w:r>
        <w:r w:rsidRPr="00FF7AD6">
          <w:rPr>
            <w:rFonts w:eastAsiaTheme="minorEastAsia"/>
            <w:b w:val="0"/>
            <w:color w:val="auto"/>
            <w:lang w:val="en-US" w:eastAsia="da-DK"/>
            <w:rPrChange w:id="104" w:author="Peter Dam" w:date="2018-10-24T17:03:00Z">
              <w:rPr>
                <w:rFonts w:eastAsiaTheme="minorEastAsia"/>
                <w:b w:val="0"/>
                <w:color w:val="auto"/>
                <w:lang w:val="da-DK" w:eastAsia="da-DK"/>
              </w:rPr>
            </w:rPrChange>
          </w:rPr>
          <w:tab/>
        </w:r>
        <w:r>
          <w:t>Issues of responsibility</w:t>
        </w:r>
        <w:r>
          <w:tab/>
        </w:r>
        <w:r>
          <w:fldChar w:fldCharType="begin"/>
        </w:r>
        <w:r>
          <w:instrText xml:space="preserve"> PAGEREF _Toc528163932 \h </w:instrText>
        </w:r>
      </w:ins>
      <w:r>
        <w:fldChar w:fldCharType="separate"/>
      </w:r>
      <w:ins w:id="105" w:author="Peter Dam" w:date="2018-10-24T17:03:00Z">
        <w:r>
          <w:t>8</w:t>
        </w:r>
        <w:r>
          <w:fldChar w:fldCharType="end"/>
        </w:r>
      </w:ins>
    </w:p>
    <w:p w14:paraId="5BE38E44" w14:textId="77777777" w:rsidR="00FF7AD6" w:rsidRPr="00FF7AD6" w:rsidRDefault="00FF7AD6">
      <w:pPr>
        <w:pStyle w:val="TOC2"/>
        <w:rPr>
          <w:ins w:id="106" w:author="Peter Dam" w:date="2018-10-24T17:03:00Z"/>
          <w:rFonts w:eastAsiaTheme="minorEastAsia"/>
          <w:color w:val="auto"/>
          <w:lang w:val="en-US" w:eastAsia="da-DK"/>
          <w:rPrChange w:id="107" w:author="Peter Dam" w:date="2018-10-24T17:03:00Z">
            <w:rPr>
              <w:ins w:id="108" w:author="Peter Dam" w:date="2018-10-24T17:03:00Z"/>
              <w:rFonts w:eastAsiaTheme="minorEastAsia"/>
              <w:color w:val="auto"/>
              <w:lang w:val="da-DK" w:eastAsia="da-DK"/>
            </w:rPr>
          </w:rPrChange>
        </w:rPr>
      </w:pPr>
      <w:ins w:id="109" w:author="Peter Dam" w:date="2018-10-24T17:03:00Z">
        <w:r w:rsidRPr="00DF72F8">
          <w:t>9.1.</w:t>
        </w:r>
        <w:r w:rsidRPr="00FF7AD6">
          <w:rPr>
            <w:rFonts w:eastAsiaTheme="minorEastAsia"/>
            <w:color w:val="auto"/>
            <w:lang w:val="en-US" w:eastAsia="da-DK"/>
            <w:rPrChange w:id="110" w:author="Peter Dam" w:date="2018-10-24T17:03:00Z">
              <w:rPr>
                <w:rFonts w:eastAsiaTheme="minorEastAsia"/>
                <w:color w:val="auto"/>
                <w:lang w:val="da-DK" w:eastAsia="da-DK"/>
              </w:rPr>
            </w:rPrChange>
          </w:rPr>
          <w:tab/>
        </w:r>
        <w:r>
          <w:t>Designated Responsibility</w:t>
        </w:r>
        <w:r>
          <w:tab/>
        </w:r>
        <w:r>
          <w:fldChar w:fldCharType="begin"/>
        </w:r>
        <w:r>
          <w:instrText xml:space="preserve"> PAGEREF _Toc528163933 \h </w:instrText>
        </w:r>
      </w:ins>
      <w:r>
        <w:fldChar w:fldCharType="separate"/>
      </w:r>
      <w:ins w:id="111" w:author="Peter Dam" w:date="2018-10-24T17:03:00Z">
        <w:r>
          <w:t>8</w:t>
        </w:r>
        <w:r>
          <w:fldChar w:fldCharType="end"/>
        </w:r>
      </w:ins>
    </w:p>
    <w:p w14:paraId="43D5B7FF" w14:textId="77777777" w:rsidR="00FF7AD6" w:rsidRPr="00FF7AD6" w:rsidRDefault="00FF7AD6">
      <w:pPr>
        <w:pStyle w:val="TOC2"/>
        <w:rPr>
          <w:ins w:id="112" w:author="Peter Dam" w:date="2018-10-24T17:03:00Z"/>
          <w:rFonts w:eastAsiaTheme="minorEastAsia"/>
          <w:color w:val="auto"/>
          <w:lang w:val="en-US" w:eastAsia="da-DK"/>
          <w:rPrChange w:id="113" w:author="Peter Dam" w:date="2018-10-24T17:03:00Z">
            <w:rPr>
              <w:ins w:id="114" w:author="Peter Dam" w:date="2018-10-24T17:03:00Z"/>
              <w:rFonts w:eastAsiaTheme="minorEastAsia"/>
              <w:color w:val="auto"/>
              <w:lang w:val="da-DK" w:eastAsia="da-DK"/>
            </w:rPr>
          </w:rPrChange>
        </w:rPr>
      </w:pPr>
      <w:ins w:id="115" w:author="Peter Dam" w:date="2018-10-24T17:03:00Z">
        <w:r w:rsidRPr="00DF72F8">
          <w:t>9.2.</w:t>
        </w:r>
        <w:r w:rsidRPr="00FF7AD6">
          <w:rPr>
            <w:rFonts w:eastAsiaTheme="minorEastAsia"/>
            <w:color w:val="auto"/>
            <w:lang w:val="en-US" w:eastAsia="da-DK"/>
            <w:rPrChange w:id="116" w:author="Peter Dam" w:date="2018-10-24T17:03:00Z">
              <w:rPr>
                <w:rFonts w:eastAsiaTheme="minorEastAsia"/>
                <w:color w:val="auto"/>
                <w:lang w:val="da-DK" w:eastAsia="da-DK"/>
              </w:rPr>
            </w:rPrChange>
          </w:rPr>
          <w:tab/>
        </w:r>
        <w:r>
          <w:t>Inability to Monitor</w:t>
        </w:r>
        <w:r>
          <w:tab/>
        </w:r>
        <w:r>
          <w:fldChar w:fldCharType="begin"/>
        </w:r>
        <w:r>
          <w:instrText xml:space="preserve"> PAGEREF _Toc528163934 \h </w:instrText>
        </w:r>
      </w:ins>
      <w:r>
        <w:fldChar w:fldCharType="separate"/>
      </w:r>
      <w:ins w:id="117" w:author="Peter Dam" w:date="2018-10-24T17:03:00Z">
        <w:r>
          <w:t>8</w:t>
        </w:r>
        <w:r>
          <w:fldChar w:fldCharType="end"/>
        </w:r>
      </w:ins>
    </w:p>
    <w:p w14:paraId="79007DB0" w14:textId="77777777" w:rsidR="00FF7AD6" w:rsidRPr="00FF7AD6" w:rsidRDefault="00FF7AD6">
      <w:pPr>
        <w:pStyle w:val="TOC2"/>
        <w:rPr>
          <w:ins w:id="118" w:author="Peter Dam" w:date="2018-10-24T17:03:00Z"/>
          <w:rFonts w:eastAsiaTheme="minorEastAsia"/>
          <w:color w:val="auto"/>
          <w:lang w:val="en-US" w:eastAsia="da-DK"/>
          <w:rPrChange w:id="119" w:author="Peter Dam" w:date="2018-10-24T17:03:00Z">
            <w:rPr>
              <w:ins w:id="120" w:author="Peter Dam" w:date="2018-10-24T17:03:00Z"/>
              <w:rFonts w:eastAsiaTheme="minorEastAsia"/>
              <w:color w:val="auto"/>
              <w:lang w:val="da-DK" w:eastAsia="da-DK"/>
            </w:rPr>
          </w:rPrChange>
        </w:rPr>
      </w:pPr>
      <w:ins w:id="121" w:author="Peter Dam" w:date="2018-10-24T17:03:00Z">
        <w:r w:rsidRPr="00DF72F8">
          <w:t>9.3.</w:t>
        </w:r>
        <w:r w:rsidRPr="00FF7AD6">
          <w:rPr>
            <w:rFonts w:eastAsiaTheme="minorEastAsia"/>
            <w:color w:val="auto"/>
            <w:lang w:val="en-US" w:eastAsia="da-DK"/>
            <w:rPrChange w:id="122" w:author="Peter Dam" w:date="2018-10-24T17:03:00Z">
              <w:rPr>
                <w:rFonts w:eastAsiaTheme="minorEastAsia"/>
                <w:color w:val="auto"/>
                <w:lang w:val="da-DK" w:eastAsia="da-DK"/>
              </w:rPr>
            </w:rPrChange>
          </w:rPr>
          <w:tab/>
        </w:r>
        <w:r>
          <w:t>Costs of Wreck Marking</w:t>
        </w:r>
        <w:r>
          <w:tab/>
        </w:r>
        <w:r>
          <w:fldChar w:fldCharType="begin"/>
        </w:r>
        <w:r>
          <w:instrText xml:space="preserve"> PAGEREF _Toc528163935 \h </w:instrText>
        </w:r>
      </w:ins>
      <w:r>
        <w:fldChar w:fldCharType="separate"/>
      </w:r>
      <w:ins w:id="123" w:author="Peter Dam" w:date="2018-10-24T17:03:00Z">
        <w:r>
          <w:t>8</w:t>
        </w:r>
        <w:r>
          <w:fldChar w:fldCharType="end"/>
        </w:r>
      </w:ins>
    </w:p>
    <w:p w14:paraId="22E2B0CA" w14:textId="77777777" w:rsidR="00FF7AD6" w:rsidRPr="00FF7AD6" w:rsidRDefault="00FF7AD6">
      <w:pPr>
        <w:pStyle w:val="TOC1"/>
        <w:rPr>
          <w:ins w:id="124" w:author="Peter Dam" w:date="2018-10-24T17:03:00Z"/>
          <w:rFonts w:eastAsiaTheme="minorEastAsia"/>
          <w:b w:val="0"/>
          <w:color w:val="auto"/>
          <w:lang w:val="en-US" w:eastAsia="da-DK"/>
          <w:rPrChange w:id="125" w:author="Peter Dam" w:date="2018-10-24T17:03:00Z">
            <w:rPr>
              <w:ins w:id="126" w:author="Peter Dam" w:date="2018-10-24T17:03:00Z"/>
              <w:rFonts w:eastAsiaTheme="minorEastAsia"/>
              <w:b w:val="0"/>
              <w:color w:val="auto"/>
              <w:lang w:val="da-DK" w:eastAsia="da-DK"/>
            </w:rPr>
          </w:rPrChange>
        </w:rPr>
      </w:pPr>
      <w:ins w:id="127" w:author="Peter Dam" w:date="2018-10-24T17:03:00Z">
        <w:r w:rsidRPr="00DF72F8">
          <w:t>10.</w:t>
        </w:r>
        <w:r w:rsidRPr="00FF7AD6">
          <w:rPr>
            <w:rFonts w:eastAsiaTheme="minorEastAsia"/>
            <w:b w:val="0"/>
            <w:color w:val="auto"/>
            <w:lang w:val="en-US" w:eastAsia="da-DK"/>
            <w:rPrChange w:id="128" w:author="Peter Dam" w:date="2018-10-24T17:03:00Z">
              <w:rPr>
                <w:rFonts w:eastAsiaTheme="minorEastAsia"/>
                <w:b w:val="0"/>
                <w:color w:val="auto"/>
                <w:lang w:val="da-DK" w:eastAsia="da-DK"/>
              </w:rPr>
            </w:rPrChange>
          </w:rPr>
          <w:tab/>
        </w:r>
        <w:r>
          <w:t>References</w:t>
        </w:r>
        <w:r>
          <w:tab/>
        </w:r>
        <w:r>
          <w:fldChar w:fldCharType="begin"/>
        </w:r>
        <w:r>
          <w:instrText xml:space="preserve"> PAGEREF _Toc528163936 \h </w:instrText>
        </w:r>
      </w:ins>
      <w:r>
        <w:fldChar w:fldCharType="separate"/>
      </w:r>
      <w:ins w:id="129" w:author="Peter Dam" w:date="2018-10-24T17:03:00Z">
        <w:r>
          <w:t>8</w:t>
        </w:r>
        <w:r>
          <w:fldChar w:fldCharType="end"/>
        </w:r>
      </w:ins>
    </w:p>
    <w:p w14:paraId="6DA505C7" w14:textId="77777777" w:rsidR="00FF7AD6" w:rsidRPr="00FF7AD6" w:rsidRDefault="00FF7AD6">
      <w:pPr>
        <w:pStyle w:val="TOC1"/>
        <w:rPr>
          <w:ins w:id="130" w:author="Peter Dam" w:date="2018-10-24T17:03:00Z"/>
          <w:rFonts w:eastAsiaTheme="minorEastAsia"/>
          <w:b w:val="0"/>
          <w:color w:val="auto"/>
          <w:lang w:val="en-US" w:eastAsia="da-DK"/>
          <w:rPrChange w:id="131" w:author="Peter Dam" w:date="2018-10-24T17:03:00Z">
            <w:rPr>
              <w:ins w:id="132" w:author="Peter Dam" w:date="2018-10-24T17:03:00Z"/>
              <w:rFonts w:eastAsiaTheme="minorEastAsia"/>
              <w:b w:val="0"/>
              <w:color w:val="auto"/>
              <w:lang w:val="da-DK" w:eastAsia="da-DK"/>
            </w:rPr>
          </w:rPrChange>
        </w:rPr>
      </w:pPr>
      <w:ins w:id="133" w:author="Peter Dam" w:date="2018-10-24T17:03:00Z">
        <w:r w:rsidRPr="00DF72F8">
          <w:t>11.</w:t>
        </w:r>
        <w:r w:rsidRPr="00FF7AD6">
          <w:rPr>
            <w:rFonts w:eastAsiaTheme="minorEastAsia"/>
            <w:b w:val="0"/>
            <w:color w:val="auto"/>
            <w:lang w:val="en-US" w:eastAsia="da-DK"/>
            <w:rPrChange w:id="134" w:author="Peter Dam" w:date="2018-10-24T17:03:00Z">
              <w:rPr>
                <w:rFonts w:eastAsiaTheme="minorEastAsia"/>
                <w:b w:val="0"/>
                <w:color w:val="auto"/>
                <w:lang w:val="da-DK" w:eastAsia="da-DK"/>
              </w:rPr>
            </w:rPrChange>
          </w:rPr>
          <w:tab/>
        </w:r>
        <w:r>
          <w:t>Acronyms</w:t>
        </w:r>
        <w:r>
          <w:tab/>
        </w:r>
        <w:r>
          <w:fldChar w:fldCharType="begin"/>
        </w:r>
        <w:r>
          <w:instrText xml:space="preserve"> PAGEREF _Toc528163937 \h </w:instrText>
        </w:r>
      </w:ins>
      <w:r>
        <w:fldChar w:fldCharType="separate"/>
      </w:r>
      <w:ins w:id="135" w:author="Peter Dam" w:date="2018-10-24T17:03:00Z">
        <w:r>
          <w:t>8</w:t>
        </w:r>
        <w:r>
          <w:fldChar w:fldCharType="end"/>
        </w:r>
      </w:ins>
    </w:p>
    <w:p w14:paraId="13102959" w14:textId="77777777" w:rsidR="000D47AF" w:rsidDel="002A3D66" w:rsidRDefault="000D47AF">
      <w:pPr>
        <w:pStyle w:val="TOC1"/>
        <w:rPr>
          <w:del w:id="136" w:author="Peter Dam" w:date="2018-10-24T16:04:00Z"/>
          <w:rFonts w:eastAsiaTheme="minorEastAsia"/>
          <w:b w:val="0"/>
          <w:color w:val="auto"/>
          <w:lang w:val="en-US"/>
        </w:rPr>
      </w:pPr>
      <w:del w:id="137" w:author="Peter Dam" w:date="2018-10-24T16:04:00Z">
        <w:r w:rsidRPr="00FA2E92" w:rsidDel="002A3D66">
          <w:delText>1.</w:delText>
        </w:r>
        <w:r w:rsidDel="002A3D66">
          <w:rPr>
            <w:rFonts w:eastAsiaTheme="minorEastAsia"/>
            <w:b w:val="0"/>
            <w:color w:val="auto"/>
            <w:lang w:val="en-US"/>
          </w:rPr>
          <w:tab/>
        </w:r>
        <w:r w:rsidDel="002A3D66">
          <w:delText>INTRODUCTION</w:delText>
        </w:r>
        <w:r w:rsidDel="002A3D66">
          <w:tab/>
          <w:delText>4</w:delText>
        </w:r>
      </w:del>
    </w:p>
    <w:p w14:paraId="6E0EF207" w14:textId="77777777" w:rsidR="000D47AF" w:rsidDel="002A3D66" w:rsidRDefault="000D47AF">
      <w:pPr>
        <w:pStyle w:val="TOC1"/>
        <w:rPr>
          <w:del w:id="138" w:author="Peter Dam" w:date="2018-10-24T16:04:00Z"/>
          <w:rFonts w:eastAsiaTheme="minorEastAsia"/>
          <w:b w:val="0"/>
          <w:color w:val="auto"/>
          <w:lang w:val="en-US"/>
        </w:rPr>
      </w:pPr>
      <w:del w:id="139" w:author="Peter Dam" w:date="2018-10-24T16:04:00Z">
        <w:r w:rsidRPr="00FA2E92" w:rsidDel="002A3D66">
          <w:delText>2.</w:delText>
        </w:r>
        <w:r w:rsidDel="002A3D66">
          <w:rPr>
            <w:rFonts w:eastAsiaTheme="minorEastAsia"/>
            <w:b w:val="0"/>
            <w:color w:val="auto"/>
            <w:lang w:val="en-US"/>
          </w:rPr>
          <w:tab/>
        </w:r>
        <w:r w:rsidDel="002A3D66">
          <w:delText>Scope</w:delText>
        </w:r>
        <w:r w:rsidDel="002A3D66">
          <w:tab/>
          <w:delText>4</w:delText>
        </w:r>
      </w:del>
    </w:p>
    <w:p w14:paraId="4E67E74F" w14:textId="77777777" w:rsidR="000D47AF" w:rsidDel="002A3D66" w:rsidRDefault="000D47AF">
      <w:pPr>
        <w:pStyle w:val="TOC1"/>
        <w:rPr>
          <w:del w:id="140" w:author="Peter Dam" w:date="2018-10-24T16:04:00Z"/>
          <w:rFonts w:eastAsiaTheme="minorEastAsia"/>
          <w:b w:val="0"/>
          <w:color w:val="auto"/>
          <w:lang w:val="en-US"/>
        </w:rPr>
      </w:pPr>
      <w:del w:id="141" w:author="Peter Dam" w:date="2018-10-24T16:04:00Z">
        <w:r w:rsidRPr="00FA2E92" w:rsidDel="002A3D66">
          <w:delText>3.</w:delText>
        </w:r>
        <w:r w:rsidDel="002A3D66">
          <w:rPr>
            <w:rFonts w:eastAsiaTheme="minorEastAsia"/>
            <w:b w:val="0"/>
            <w:color w:val="auto"/>
            <w:lang w:val="en-US"/>
          </w:rPr>
          <w:tab/>
        </w:r>
        <w:r w:rsidDel="002A3D66">
          <w:delText>Definition</w:delText>
        </w:r>
        <w:r w:rsidDel="002A3D66">
          <w:tab/>
          <w:delText>4</w:delText>
        </w:r>
      </w:del>
    </w:p>
    <w:p w14:paraId="0321A9C7" w14:textId="77777777" w:rsidR="000D47AF" w:rsidDel="002A3D66" w:rsidRDefault="000D47AF">
      <w:pPr>
        <w:pStyle w:val="TOC1"/>
        <w:rPr>
          <w:del w:id="142" w:author="Peter Dam" w:date="2018-10-24T16:04:00Z"/>
          <w:rFonts w:eastAsiaTheme="minorEastAsia"/>
          <w:b w:val="0"/>
          <w:color w:val="auto"/>
          <w:lang w:val="en-US"/>
        </w:rPr>
      </w:pPr>
      <w:del w:id="143" w:author="Peter Dam" w:date="2018-10-24T16:04:00Z">
        <w:r w:rsidRPr="00FA2E92" w:rsidDel="002A3D66">
          <w:delText>4.</w:delText>
        </w:r>
        <w:r w:rsidDel="002A3D66">
          <w:rPr>
            <w:rFonts w:eastAsiaTheme="minorEastAsia"/>
            <w:b w:val="0"/>
            <w:color w:val="auto"/>
            <w:lang w:val="en-US"/>
          </w:rPr>
          <w:tab/>
        </w:r>
        <w:r w:rsidDel="002A3D66">
          <w:delText>Type of mobile aton</w:delText>
        </w:r>
        <w:r w:rsidDel="002A3D66">
          <w:tab/>
          <w:delText>4</w:delText>
        </w:r>
      </w:del>
    </w:p>
    <w:p w14:paraId="3D7AF63C" w14:textId="77777777" w:rsidR="000D47AF" w:rsidDel="002A3D66" w:rsidRDefault="000D47AF">
      <w:pPr>
        <w:pStyle w:val="TOC2"/>
        <w:rPr>
          <w:del w:id="144" w:author="Peter Dam" w:date="2018-10-24T16:04:00Z"/>
          <w:rFonts w:eastAsiaTheme="minorEastAsia"/>
          <w:color w:val="auto"/>
          <w:lang w:val="en-US"/>
        </w:rPr>
      </w:pPr>
      <w:del w:id="145" w:author="Peter Dam" w:date="2018-10-24T16:04:00Z">
        <w:r w:rsidRPr="00FA2E92" w:rsidDel="002A3D66">
          <w:rPr>
            <w:lang w:val="en-IE"/>
          </w:rPr>
          <w:delText>4.1.</w:delText>
        </w:r>
        <w:r w:rsidDel="002A3D66">
          <w:rPr>
            <w:rFonts w:eastAsiaTheme="minorEastAsia"/>
            <w:color w:val="auto"/>
            <w:lang w:val="en-US"/>
          </w:rPr>
          <w:tab/>
        </w:r>
        <w:r w:rsidRPr="00FA2E92" w:rsidDel="002A3D66">
          <w:rPr>
            <w:lang w:val="en-IE"/>
          </w:rPr>
          <w:delText>Physical MAtoN</w:delText>
        </w:r>
        <w:r w:rsidDel="002A3D66">
          <w:tab/>
          <w:delText>5</w:delText>
        </w:r>
      </w:del>
    </w:p>
    <w:p w14:paraId="31452574" w14:textId="77777777" w:rsidR="000D47AF" w:rsidDel="002A3D66" w:rsidRDefault="000D47AF">
      <w:pPr>
        <w:pStyle w:val="TOC2"/>
        <w:rPr>
          <w:del w:id="146" w:author="Peter Dam" w:date="2018-10-24T16:04:00Z"/>
          <w:rFonts w:eastAsiaTheme="minorEastAsia"/>
          <w:color w:val="auto"/>
          <w:lang w:val="en-US"/>
        </w:rPr>
      </w:pPr>
      <w:del w:id="147" w:author="Peter Dam" w:date="2018-10-24T16:04:00Z">
        <w:r w:rsidRPr="00FA2E92" w:rsidDel="002A3D66">
          <w:rPr>
            <w:lang w:val="en-IE"/>
          </w:rPr>
          <w:delText>4.2.</w:delText>
        </w:r>
        <w:r w:rsidDel="002A3D66">
          <w:rPr>
            <w:rFonts w:eastAsiaTheme="minorEastAsia"/>
            <w:color w:val="auto"/>
            <w:lang w:val="en-US"/>
          </w:rPr>
          <w:tab/>
        </w:r>
        <w:r w:rsidRPr="00FA2E92" w:rsidDel="002A3D66">
          <w:rPr>
            <w:lang w:val="en-IE"/>
          </w:rPr>
          <w:delText>Virtual MATON</w:delText>
        </w:r>
        <w:r w:rsidDel="002A3D66">
          <w:tab/>
          <w:delText>5</w:delText>
        </w:r>
      </w:del>
    </w:p>
    <w:p w14:paraId="44BAB2D3" w14:textId="77777777" w:rsidR="000D47AF" w:rsidDel="002A3D66" w:rsidRDefault="000D47AF">
      <w:pPr>
        <w:pStyle w:val="TOC1"/>
        <w:rPr>
          <w:del w:id="148" w:author="Peter Dam" w:date="2018-10-24T16:04:00Z"/>
          <w:rFonts w:eastAsiaTheme="minorEastAsia"/>
          <w:b w:val="0"/>
          <w:color w:val="auto"/>
          <w:lang w:val="en-US"/>
        </w:rPr>
      </w:pPr>
      <w:del w:id="149" w:author="Peter Dam" w:date="2018-10-24T16:04:00Z">
        <w:r w:rsidRPr="00FA2E92" w:rsidDel="002A3D66">
          <w:rPr>
            <w:rFonts w:eastAsia="Times New Roman" w:cs="Arial"/>
            <w:lang w:val="en-IE"/>
          </w:rPr>
          <w:delText>5.</w:delText>
        </w:r>
        <w:r w:rsidDel="002A3D66">
          <w:rPr>
            <w:rFonts w:eastAsiaTheme="minorEastAsia"/>
            <w:b w:val="0"/>
            <w:color w:val="auto"/>
            <w:lang w:val="en-US"/>
          </w:rPr>
          <w:tab/>
        </w:r>
        <w:r w:rsidRPr="00FA2E92" w:rsidDel="002A3D66">
          <w:rPr>
            <w:rFonts w:eastAsia="Times New Roman" w:cs="Arial"/>
            <w:lang w:val="en-IE"/>
          </w:rPr>
          <w:delText>Deployment</w:delText>
        </w:r>
        <w:r w:rsidDel="002A3D66">
          <w:tab/>
          <w:delText>6</w:delText>
        </w:r>
      </w:del>
    </w:p>
    <w:p w14:paraId="496B20C5" w14:textId="77777777" w:rsidR="000D47AF" w:rsidDel="002A3D66" w:rsidRDefault="000D47AF">
      <w:pPr>
        <w:pStyle w:val="TOC2"/>
        <w:rPr>
          <w:del w:id="150" w:author="Peter Dam" w:date="2018-10-24T16:04:00Z"/>
          <w:rFonts w:eastAsiaTheme="minorEastAsia"/>
          <w:color w:val="auto"/>
          <w:lang w:val="en-US"/>
        </w:rPr>
      </w:pPr>
      <w:del w:id="151" w:author="Peter Dam" w:date="2018-10-24T16:04:00Z">
        <w:r w:rsidRPr="00FA2E92" w:rsidDel="002A3D66">
          <w:rPr>
            <w:lang w:val="en-IE"/>
          </w:rPr>
          <w:delText>5.1.</w:delText>
        </w:r>
        <w:r w:rsidDel="002A3D66">
          <w:rPr>
            <w:rFonts w:eastAsiaTheme="minorEastAsia"/>
            <w:color w:val="auto"/>
            <w:lang w:val="en-US"/>
          </w:rPr>
          <w:tab/>
        </w:r>
        <w:r w:rsidRPr="00FA2E92" w:rsidDel="002A3D66">
          <w:rPr>
            <w:lang w:val="en-IE"/>
          </w:rPr>
          <w:delText>Physical MAtoN</w:delText>
        </w:r>
        <w:r w:rsidDel="002A3D66">
          <w:tab/>
          <w:delText>6</w:delText>
        </w:r>
      </w:del>
    </w:p>
    <w:p w14:paraId="2DD4F06C" w14:textId="77777777" w:rsidR="000D47AF" w:rsidDel="002A3D66" w:rsidRDefault="000D47AF">
      <w:pPr>
        <w:pStyle w:val="TOC2"/>
        <w:rPr>
          <w:del w:id="152" w:author="Peter Dam" w:date="2018-10-24T16:04:00Z"/>
          <w:rFonts w:eastAsiaTheme="minorEastAsia"/>
          <w:color w:val="auto"/>
          <w:lang w:val="en-US"/>
        </w:rPr>
      </w:pPr>
      <w:del w:id="153" w:author="Peter Dam" w:date="2018-10-24T16:04:00Z">
        <w:r w:rsidRPr="00FA2E92" w:rsidDel="002A3D66">
          <w:rPr>
            <w:lang w:val="en-IE"/>
          </w:rPr>
          <w:delText>5.2.</w:delText>
        </w:r>
        <w:r w:rsidDel="002A3D66">
          <w:rPr>
            <w:rFonts w:eastAsiaTheme="minorEastAsia"/>
            <w:color w:val="auto"/>
            <w:lang w:val="en-US"/>
          </w:rPr>
          <w:tab/>
        </w:r>
        <w:r w:rsidRPr="00FA2E92" w:rsidDel="002A3D66">
          <w:rPr>
            <w:lang w:val="en-IE"/>
          </w:rPr>
          <w:delText>Virtual Maton</w:delText>
        </w:r>
        <w:r w:rsidDel="002A3D66">
          <w:tab/>
          <w:delText>6</w:delText>
        </w:r>
      </w:del>
    </w:p>
    <w:p w14:paraId="5D182451" w14:textId="77777777" w:rsidR="000D47AF" w:rsidDel="002A3D66" w:rsidRDefault="000D47AF">
      <w:pPr>
        <w:pStyle w:val="TOC2"/>
        <w:rPr>
          <w:del w:id="154" w:author="Peter Dam" w:date="2018-10-24T16:04:00Z"/>
          <w:rFonts w:eastAsiaTheme="minorEastAsia"/>
          <w:color w:val="auto"/>
          <w:lang w:val="en-US"/>
        </w:rPr>
      </w:pPr>
      <w:del w:id="155" w:author="Peter Dam" w:date="2018-10-24T16:04:00Z">
        <w:r w:rsidRPr="00FA2E92" w:rsidDel="002A3D66">
          <w:delText>5.3.</w:delText>
        </w:r>
        <w:r w:rsidDel="002A3D66">
          <w:rPr>
            <w:rFonts w:eastAsiaTheme="minorEastAsia"/>
            <w:color w:val="auto"/>
            <w:lang w:val="en-US"/>
          </w:rPr>
          <w:tab/>
        </w:r>
        <w:r w:rsidRPr="00FA2E92" w:rsidDel="002A3D66">
          <w:rPr>
            <w:lang w:val="en-IE"/>
          </w:rPr>
          <w:delText>Promulgation</w:delText>
        </w:r>
        <w:r w:rsidDel="002A3D66">
          <w:tab/>
          <w:delText>6</w:delText>
        </w:r>
      </w:del>
    </w:p>
    <w:p w14:paraId="02362367" w14:textId="77777777" w:rsidR="000D47AF" w:rsidDel="002A3D66" w:rsidRDefault="000D47AF">
      <w:pPr>
        <w:pStyle w:val="TOC1"/>
        <w:rPr>
          <w:del w:id="156" w:author="Peter Dam" w:date="2018-10-24T16:04:00Z"/>
          <w:rFonts w:eastAsiaTheme="minorEastAsia"/>
          <w:b w:val="0"/>
          <w:color w:val="auto"/>
          <w:lang w:val="en-US"/>
        </w:rPr>
      </w:pPr>
      <w:del w:id="157" w:author="Peter Dam" w:date="2018-10-24T16:04:00Z">
        <w:r w:rsidRPr="00FA2E92" w:rsidDel="002A3D66">
          <w:delText>6.</w:delText>
        </w:r>
        <w:r w:rsidDel="002A3D66">
          <w:rPr>
            <w:rFonts w:eastAsiaTheme="minorEastAsia"/>
            <w:b w:val="0"/>
            <w:color w:val="auto"/>
            <w:lang w:val="en-US"/>
          </w:rPr>
          <w:tab/>
        </w:r>
        <w:r w:rsidDel="002A3D66">
          <w:delText>Monitoring and reporting</w:delText>
        </w:r>
        <w:r w:rsidDel="002A3D66">
          <w:tab/>
          <w:delText>7</w:delText>
        </w:r>
      </w:del>
    </w:p>
    <w:p w14:paraId="71F8D013" w14:textId="77777777" w:rsidR="000D47AF" w:rsidDel="002A3D66" w:rsidRDefault="000D47AF">
      <w:pPr>
        <w:pStyle w:val="TOC2"/>
        <w:rPr>
          <w:del w:id="158" w:author="Peter Dam" w:date="2018-10-24T16:04:00Z"/>
          <w:rFonts w:eastAsiaTheme="minorEastAsia"/>
          <w:color w:val="auto"/>
          <w:lang w:val="en-US"/>
        </w:rPr>
      </w:pPr>
      <w:del w:id="159" w:author="Peter Dam" w:date="2018-10-24T16:04:00Z">
        <w:r w:rsidRPr="00FA2E92" w:rsidDel="002A3D66">
          <w:delText>6.1.</w:delText>
        </w:r>
        <w:r w:rsidDel="002A3D66">
          <w:rPr>
            <w:rFonts w:eastAsiaTheme="minorEastAsia"/>
            <w:color w:val="auto"/>
            <w:lang w:val="en-US"/>
          </w:rPr>
          <w:tab/>
        </w:r>
        <w:r w:rsidDel="002A3D66">
          <w:delText>Maritime Safety Information</w:delText>
        </w:r>
        <w:r w:rsidDel="002A3D66">
          <w:tab/>
          <w:delText>7</w:delText>
        </w:r>
      </w:del>
    </w:p>
    <w:p w14:paraId="715368CE" w14:textId="77777777" w:rsidR="000D47AF" w:rsidDel="002A3D66" w:rsidRDefault="000D47AF">
      <w:pPr>
        <w:pStyle w:val="TOC2"/>
        <w:rPr>
          <w:del w:id="160" w:author="Peter Dam" w:date="2018-10-24T16:04:00Z"/>
          <w:rFonts w:eastAsiaTheme="minorEastAsia"/>
          <w:color w:val="auto"/>
          <w:lang w:val="en-US"/>
        </w:rPr>
      </w:pPr>
      <w:del w:id="161" w:author="Peter Dam" w:date="2018-10-24T16:04:00Z">
        <w:r w:rsidRPr="00FA2E92" w:rsidDel="002A3D66">
          <w:lastRenderedPageBreak/>
          <w:delText>6.2.</w:delText>
        </w:r>
        <w:r w:rsidDel="002A3D66">
          <w:rPr>
            <w:rFonts w:eastAsiaTheme="minorEastAsia"/>
            <w:color w:val="auto"/>
            <w:lang w:val="en-US"/>
          </w:rPr>
          <w:tab/>
        </w:r>
        <w:r w:rsidDel="002A3D66">
          <w:delText>Monitoring</w:delText>
        </w:r>
        <w:r w:rsidDel="002A3D66">
          <w:tab/>
          <w:delText>7</w:delText>
        </w:r>
      </w:del>
    </w:p>
    <w:p w14:paraId="27E89A01" w14:textId="77777777" w:rsidR="000D47AF" w:rsidDel="002A3D66" w:rsidRDefault="000D47AF">
      <w:pPr>
        <w:pStyle w:val="TOC2"/>
        <w:rPr>
          <w:del w:id="162" w:author="Peter Dam" w:date="2018-10-24T16:04:00Z"/>
          <w:rFonts w:eastAsiaTheme="minorEastAsia"/>
          <w:color w:val="auto"/>
          <w:lang w:val="en-US"/>
        </w:rPr>
      </w:pPr>
      <w:del w:id="163" w:author="Peter Dam" w:date="2018-10-24T16:04:00Z">
        <w:r w:rsidRPr="00FA2E92" w:rsidDel="002A3D66">
          <w:delText>6.3.</w:delText>
        </w:r>
        <w:r w:rsidDel="002A3D66">
          <w:rPr>
            <w:rFonts w:eastAsiaTheme="minorEastAsia"/>
            <w:color w:val="auto"/>
            <w:lang w:val="en-US"/>
          </w:rPr>
          <w:tab/>
        </w:r>
        <w:r w:rsidDel="002A3D66">
          <w:delText>Reporting</w:delText>
        </w:r>
        <w:r w:rsidDel="002A3D66">
          <w:tab/>
          <w:delText>7</w:delText>
        </w:r>
      </w:del>
    </w:p>
    <w:p w14:paraId="2168D2E2" w14:textId="77777777" w:rsidR="000D47AF" w:rsidDel="002A3D66" w:rsidRDefault="000D47AF">
      <w:pPr>
        <w:pStyle w:val="TOC1"/>
        <w:rPr>
          <w:del w:id="164" w:author="Peter Dam" w:date="2018-10-24T16:04:00Z"/>
          <w:rFonts w:eastAsiaTheme="minorEastAsia"/>
          <w:b w:val="0"/>
          <w:color w:val="auto"/>
          <w:lang w:val="en-US"/>
        </w:rPr>
      </w:pPr>
      <w:del w:id="165" w:author="Peter Dam" w:date="2018-10-24T16:04:00Z">
        <w:r w:rsidRPr="00FA2E92" w:rsidDel="002A3D66">
          <w:delText>7.</w:delText>
        </w:r>
        <w:r w:rsidDel="002A3D66">
          <w:rPr>
            <w:rFonts w:eastAsiaTheme="minorEastAsia"/>
            <w:b w:val="0"/>
            <w:color w:val="auto"/>
            <w:lang w:val="en-US"/>
          </w:rPr>
          <w:tab/>
        </w:r>
        <w:r w:rsidDel="002A3D66">
          <w:delText>Issues of responsibility</w:delText>
        </w:r>
        <w:r w:rsidDel="002A3D66">
          <w:tab/>
          <w:delText>7</w:delText>
        </w:r>
      </w:del>
    </w:p>
    <w:p w14:paraId="4D6EFC9F" w14:textId="77777777" w:rsidR="000D47AF" w:rsidDel="002A3D66" w:rsidRDefault="000D47AF">
      <w:pPr>
        <w:pStyle w:val="TOC2"/>
        <w:rPr>
          <w:del w:id="166" w:author="Peter Dam" w:date="2018-10-24T16:04:00Z"/>
          <w:rFonts w:eastAsiaTheme="minorEastAsia"/>
          <w:color w:val="auto"/>
          <w:lang w:val="en-US"/>
        </w:rPr>
      </w:pPr>
      <w:del w:id="167" w:author="Peter Dam" w:date="2018-10-24T16:04:00Z">
        <w:r w:rsidRPr="00FA2E92" w:rsidDel="002A3D66">
          <w:delText>7.1.</w:delText>
        </w:r>
        <w:r w:rsidDel="002A3D66">
          <w:rPr>
            <w:rFonts w:eastAsiaTheme="minorEastAsia"/>
            <w:color w:val="auto"/>
            <w:lang w:val="en-US"/>
          </w:rPr>
          <w:tab/>
        </w:r>
        <w:r w:rsidDel="002A3D66">
          <w:delText>Designated Responsibility</w:delText>
        </w:r>
        <w:r w:rsidDel="002A3D66">
          <w:tab/>
          <w:delText>7</w:delText>
        </w:r>
      </w:del>
    </w:p>
    <w:p w14:paraId="35DE3568" w14:textId="77777777" w:rsidR="000D47AF" w:rsidDel="002A3D66" w:rsidRDefault="000D47AF">
      <w:pPr>
        <w:pStyle w:val="TOC2"/>
        <w:rPr>
          <w:del w:id="168" w:author="Peter Dam" w:date="2018-10-24T16:04:00Z"/>
          <w:rFonts w:eastAsiaTheme="minorEastAsia"/>
          <w:color w:val="auto"/>
          <w:lang w:val="en-US"/>
        </w:rPr>
      </w:pPr>
      <w:del w:id="169" w:author="Peter Dam" w:date="2018-10-24T16:04:00Z">
        <w:r w:rsidRPr="00FA2E92" w:rsidDel="002A3D66">
          <w:delText>7.2.</w:delText>
        </w:r>
        <w:r w:rsidDel="002A3D66">
          <w:rPr>
            <w:rFonts w:eastAsiaTheme="minorEastAsia"/>
            <w:color w:val="auto"/>
            <w:lang w:val="en-US"/>
          </w:rPr>
          <w:tab/>
        </w:r>
        <w:r w:rsidDel="002A3D66">
          <w:delText>Inability to Monitor</w:delText>
        </w:r>
        <w:r w:rsidDel="002A3D66">
          <w:tab/>
          <w:delText>8</w:delText>
        </w:r>
      </w:del>
    </w:p>
    <w:p w14:paraId="28B3A1DC" w14:textId="77777777" w:rsidR="000D47AF" w:rsidDel="002A3D66" w:rsidRDefault="000D47AF">
      <w:pPr>
        <w:pStyle w:val="TOC2"/>
        <w:rPr>
          <w:del w:id="170" w:author="Peter Dam" w:date="2018-10-24T16:04:00Z"/>
          <w:rFonts w:eastAsiaTheme="minorEastAsia"/>
          <w:color w:val="auto"/>
          <w:lang w:val="en-US"/>
        </w:rPr>
      </w:pPr>
      <w:del w:id="171" w:author="Peter Dam" w:date="2018-10-24T16:04:00Z">
        <w:r w:rsidRPr="00FA2E92" w:rsidDel="002A3D66">
          <w:delText>7.3.</w:delText>
        </w:r>
        <w:r w:rsidDel="002A3D66">
          <w:rPr>
            <w:rFonts w:eastAsiaTheme="minorEastAsia"/>
            <w:color w:val="auto"/>
            <w:lang w:val="en-US"/>
          </w:rPr>
          <w:tab/>
        </w:r>
        <w:r w:rsidDel="002A3D66">
          <w:delText>Costs of Wreck Marking</w:delText>
        </w:r>
        <w:r w:rsidDel="002A3D66">
          <w:tab/>
          <w:delText>8</w:delText>
        </w:r>
      </w:del>
    </w:p>
    <w:p w14:paraId="0E554EEA" w14:textId="77777777" w:rsidR="000D47AF" w:rsidDel="002A3D66" w:rsidRDefault="000D47AF">
      <w:pPr>
        <w:pStyle w:val="TOC1"/>
        <w:rPr>
          <w:del w:id="172" w:author="Peter Dam" w:date="2018-10-24T16:04:00Z"/>
          <w:rFonts w:eastAsiaTheme="minorEastAsia"/>
          <w:b w:val="0"/>
          <w:color w:val="auto"/>
          <w:lang w:val="en-US"/>
        </w:rPr>
      </w:pPr>
      <w:del w:id="173" w:author="Peter Dam" w:date="2018-10-24T16:04:00Z">
        <w:r w:rsidRPr="00FA2E92" w:rsidDel="002A3D66">
          <w:delText>8.</w:delText>
        </w:r>
        <w:r w:rsidDel="002A3D66">
          <w:rPr>
            <w:rFonts w:eastAsiaTheme="minorEastAsia"/>
            <w:b w:val="0"/>
            <w:color w:val="auto"/>
            <w:lang w:val="en-US"/>
          </w:rPr>
          <w:tab/>
        </w:r>
        <w:r w:rsidDel="002A3D66">
          <w:delText>References</w:delText>
        </w:r>
        <w:r w:rsidDel="002A3D66">
          <w:tab/>
          <w:delText>8</w:delText>
        </w:r>
      </w:del>
    </w:p>
    <w:p w14:paraId="79C12040" w14:textId="77777777" w:rsidR="000D47AF" w:rsidDel="002A3D66" w:rsidRDefault="000D47AF">
      <w:pPr>
        <w:pStyle w:val="TOC1"/>
        <w:rPr>
          <w:del w:id="174" w:author="Peter Dam" w:date="2018-10-24T16:04:00Z"/>
          <w:rFonts w:eastAsiaTheme="minorEastAsia"/>
          <w:b w:val="0"/>
          <w:color w:val="auto"/>
          <w:lang w:val="en-US"/>
        </w:rPr>
      </w:pPr>
      <w:del w:id="175" w:author="Peter Dam" w:date="2018-10-24T16:04:00Z">
        <w:r w:rsidRPr="00FA2E92" w:rsidDel="002A3D66">
          <w:delText>9.</w:delText>
        </w:r>
        <w:r w:rsidDel="002A3D66">
          <w:rPr>
            <w:rFonts w:eastAsiaTheme="minorEastAsia"/>
            <w:b w:val="0"/>
            <w:color w:val="auto"/>
            <w:lang w:val="en-US"/>
          </w:rPr>
          <w:tab/>
        </w:r>
        <w:r w:rsidDel="002A3D66">
          <w:delText>Acronyms</w:delText>
        </w:r>
        <w:r w:rsidDel="002A3D66">
          <w:tab/>
          <w:delText>8</w:delText>
        </w:r>
      </w:del>
    </w:p>
    <w:p w14:paraId="361FE586" w14:textId="77777777" w:rsidR="00642025" w:rsidRPr="0093492E" w:rsidRDefault="007F7361" w:rsidP="00BA5754">
      <w:pPr>
        <w:rPr>
          <w:noProof/>
        </w:rPr>
      </w:pPr>
      <w:r>
        <w:rPr>
          <w:noProof/>
        </w:rPr>
        <w:fldChar w:fldCharType="end"/>
      </w:r>
    </w:p>
    <w:p w14:paraId="00B51B07" w14:textId="77777777" w:rsidR="0078486B" w:rsidRDefault="002F265A" w:rsidP="00C9558A">
      <w:pPr>
        <w:pStyle w:val="ListofFigures"/>
      </w:pPr>
      <w:r>
        <w:t>List of Tables</w:t>
      </w:r>
    </w:p>
    <w:p w14:paraId="3EDA8AC0" w14:textId="77777777" w:rsidR="00BE57F6" w:rsidRPr="00BE57F6" w:rsidRDefault="007F7361">
      <w:pPr>
        <w:pStyle w:val="TableofFigures"/>
        <w:rPr>
          <w:rFonts w:eastAsiaTheme="minorEastAsia"/>
          <w:i w:val="0"/>
          <w:noProof/>
          <w:lang w:val="en-US" w:eastAsia="pt-PT"/>
        </w:rPr>
      </w:pPr>
      <w:r>
        <w:rPr>
          <w:i w:val="0"/>
        </w:rPr>
        <w:fldChar w:fldCharType="begin"/>
      </w:r>
      <w:r w:rsidR="00BE57F6">
        <w:rPr>
          <w:i w:val="0"/>
        </w:rPr>
        <w:instrText xml:space="preserve"> TOC \t "Table caption;1" \c "Table" </w:instrText>
      </w:r>
      <w:r>
        <w:rPr>
          <w:i w:val="0"/>
        </w:rPr>
        <w:fldChar w:fldCharType="separate"/>
      </w:r>
      <w:r w:rsidR="00BE57F6" w:rsidRPr="002731D4">
        <w:rPr>
          <w:i w:val="0"/>
          <w:noProof/>
          <w:highlight w:val="cyan"/>
        </w:rPr>
        <w:t>Table 1- Light colour and Rhythm</w:t>
      </w:r>
      <w:r w:rsidR="00BE57F6">
        <w:rPr>
          <w:noProof/>
        </w:rPr>
        <w:tab/>
      </w:r>
      <w:r>
        <w:rPr>
          <w:noProof/>
        </w:rPr>
        <w:fldChar w:fldCharType="begin"/>
      </w:r>
      <w:r w:rsidR="00BE57F6">
        <w:rPr>
          <w:noProof/>
        </w:rPr>
        <w:instrText xml:space="preserve"> PAGEREF _Toc465149401 \h </w:instrText>
      </w:r>
      <w:r>
        <w:rPr>
          <w:noProof/>
        </w:rPr>
      </w:r>
      <w:r>
        <w:rPr>
          <w:noProof/>
        </w:rPr>
        <w:fldChar w:fldCharType="separate"/>
      </w:r>
      <w:r w:rsidR="00BE57F6">
        <w:rPr>
          <w:noProof/>
        </w:rPr>
        <w:t>4</w:t>
      </w:r>
      <w:r>
        <w:rPr>
          <w:noProof/>
        </w:rPr>
        <w:fldChar w:fldCharType="end"/>
      </w:r>
    </w:p>
    <w:p w14:paraId="6109ABDC" w14:textId="77777777" w:rsidR="00161325" w:rsidRPr="00BE57F6" w:rsidRDefault="007F7361" w:rsidP="00BA5754">
      <w:pPr>
        <w:rPr>
          <w:lang w:val="en-US"/>
        </w:rPr>
      </w:pPr>
      <w:r>
        <w:rPr>
          <w:i/>
          <w:sz w:val="22"/>
        </w:rPr>
        <w:fldChar w:fldCharType="end"/>
      </w:r>
    </w:p>
    <w:p w14:paraId="4B13007F" w14:textId="77777777" w:rsidR="00B07717" w:rsidRPr="00161325" w:rsidRDefault="00B07717" w:rsidP="007D1805">
      <w:pPr>
        <w:pStyle w:val="TableofFigures"/>
      </w:pPr>
    </w:p>
    <w:p w14:paraId="3306DF5B"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9B36A05" w14:textId="77777777" w:rsidR="004944C8" w:rsidRDefault="00ED4450" w:rsidP="00DE2814">
      <w:pPr>
        <w:pStyle w:val="Heading1"/>
      </w:pPr>
      <w:bookmarkStart w:id="176" w:name="_Toc528163916"/>
      <w:commentRangeStart w:id="177"/>
      <w:r>
        <w:lastRenderedPageBreak/>
        <w:t>INTRODUCTION</w:t>
      </w:r>
      <w:commentRangeEnd w:id="177"/>
      <w:r w:rsidR="00795637">
        <w:rPr>
          <w:rStyle w:val="CommentReference"/>
          <w:rFonts w:asciiTheme="minorHAnsi" w:eastAsiaTheme="minorHAnsi" w:hAnsiTheme="minorHAnsi" w:cstheme="minorBidi"/>
          <w:b w:val="0"/>
          <w:bCs w:val="0"/>
          <w:caps w:val="0"/>
          <w:color w:val="auto"/>
        </w:rPr>
        <w:commentReference w:id="177"/>
      </w:r>
      <w:bookmarkEnd w:id="176"/>
    </w:p>
    <w:p w14:paraId="62F711FD" w14:textId="2A18682A" w:rsidR="004944C8" w:rsidRDefault="004944C8" w:rsidP="004944C8">
      <w:pPr>
        <w:pStyle w:val="Heading1separatationline"/>
        <w:rPr>
          <w:ins w:id="178" w:author="Tomren, Guttorm" w:date="2018-10-25T10:05:00Z"/>
        </w:rPr>
      </w:pPr>
    </w:p>
    <w:p w14:paraId="0560E6F5" w14:textId="0442E89B" w:rsidR="00A6454A" w:rsidRPr="00EA29C9" w:rsidRDefault="00A6454A">
      <w:pPr>
        <w:pStyle w:val="BodyText"/>
        <w:pPrChange w:id="179" w:author="Tomren, Guttorm" w:date="2018-10-25T10:05:00Z">
          <w:pPr>
            <w:pStyle w:val="Heading1separatationline"/>
          </w:pPr>
        </w:pPrChange>
      </w:pPr>
      <w:moveToRangeStart w:id="180" w:author="Tomren, Guttorm" w:date="2018-10-25T10:05:00Z" w:name="move528225240"/>
      <w:moveTo w:id="181" w:author="Tomren, Guttorm" w:date="2018-10-25T10:05:00Z">
        <w:r>
          <w:rPr>
            <w:lang w:eastAsia="de-DE"/>
          </w:rPr>
          <w:t>IALA recognise the necessity to mark moving hazards to navigation and have developed these guidelines to aid national members and other competent authorities when considering the use of Mobile Aids to Navigation (</w:t>
        </w:r>
        <w:proofErr w:type="spellStart"/>
        <w:r>
          <w:rPr>
            <w:lang w:eastAsia="de-DE"/>
          </w:rPr>
          <w:t>MAtoN</w:t>
        </w:r>
        <w:proofErr w:type="spellEnd"/>
        <w:r>
          <w:rPr>
            <w:lang w:eastAsia="de-DE"/>
          </w:rPr>
          <w:t xml:space="preserve">). Consideration has been given to requirements under the Nairobi Wreck Convention Act, </w:t>
        </w:r>
        <w:proofErr w:type="spellStart"/>
        <w:r>
          <w:rPr>
            <w:lang w:eastAsia="de-DE"/>
          </w:rPr>
          <w:t>Colregs</w:t>
        </w:r>
        <w:proofErr w:type="spellEnd"/>
        <w:r>
          <w:rPr>
            <w:lang w:eastAsia="de-DE"/>
          </w:rPr>
          <w:t xml:space="preserve">, Other IALA guidelines and future technological advancements. This guidance is developed to aid competent authorities in considering the most appropriate means of marking a moving, or drifting, hazard to navigation using a </w:t>
        </w:r>
        <w:proofErr w:type="spellStart"/>
        <w:r>
          <w:rPr>
            <w:lang w:eastAsia="de-DE"/>
          </w:rPr>
          <w:t>MAtoN</w:t>
        </w:r>
      </w:moveTo>
      <w:moveToRangeEnd w:id="180"/>
      <w:proofErr w:type="spellEnd"/>
      <w:ins w:id="182" w:author="Tomren, Guttorm" w:date="2018-10-25T10:05:00Z">
        <w:r>
          <w:rPr>
            <w:lang w:eastAsia="de-DE"/>
          </w:rPr>
          <w:t>.</w:t>
        </w:r>
      </w:ins>
    </w:p>
    <w:p w14:paraId="3B79FE63" w14:textId="1D5EE26B" w:rsidR="00845A44" w:rsidDel="00586034" w:rsidRDefault="005333CA" w:rsidP="00FF7AD6">
      <w:pPr>
        <w:pStyle w:val="BodyText"/>
        <w:rPr>
          <w:del w:id="183" w:author="Peter Dam" w:date="2018-10-24T11:56:00Z"/>
          <w:lang w:eastAsia="de-DE"/>
        </w:rPr>
      </w:pPr>
      <w:del w:id="184" w:author="Peter Dam" w:date="2018-10-24T11:56:00Z">
        <w:r w:rsidDel="00586034">
          <w:rPr>
            <w:lang w:eastAsia="de-DE"/>
          </w:rPr>
          <w:delText xml:space="preserve">IALA recognises that the increased shipping activity </w:delText>
        </w:r>
        <w:r w:rsidR="00517352" w:rsidDel="00586034">
          <w:rPr>
            <w:lang w:eastAsia="de-DE"/>
          </w:rPr>
          <w:delText>and new technological advances may result in</w:delText>
        </w:r>
        <w:r w:rsidDel="00586034">
          <w:rPr>
            <w:lang w:eastAsia="de-DE"/>
          </w:rPr>
          <w:delText xml:space="preserve"> dangers to navigation that become mobile</w:delText>
        </w:r>
        <w:r w:rsidR="00461893" w:rsidDel="00586034">
          <w:rPr>
            <w:lang w:eastAsia="de-DE"/>
          </w:rPr>
          <w:delText>.</w:delText>
        </w:r>
        <w:r w:rsidR="00845A44" w:rsidDel="00586034">
          <w:rPr>
            <w:lang w:eastAsia="de-DE"/>
          </w:rPr>
          <w:delText xml:space="preserve"> </w:delText>
        </w:r>
        <w:r w:rsidR="00461893" w:rsidDel="00586034">
          <w:rPr>
            <w:lang w:eastAsia="de-DE"/>
          </w:rPr>
          <w:delText>Therefore,</w:delText>
        </w:r>
        <w:r w:rsidDel="00586034">
          <w:rPr>
            <w:lang w:eastAsia="de-DE"/>
          </w:rPr>
          <w:delText xml:space="preserve"> it has </w:delText>
        </w:r>
        <w:r w:rsidR="00845A44" w:rsidDel="00586034">
          <w:rPr>
            <w:lang w:eastAsia="de-DE"/>
          </w:rPr>
          <w:delText>develop</w:delText>
        </w:r>
        <w:r w:rsidDel="00586034">
          <w:rPr>
            <w:lang w:eastAsia="de-DE"/>
          </w:rPr>
          <w:delText>ed</w:delText>
        </w:r>
        <w:r w:rsidR="00845A44" w:rsidDel="00586034">
          <w:rPr>
            <w:lang w:eastAsia="de-DE"/>
          </w:rPr>
          <w:delText xml:space="preserve"> </w:delText>
        </w:r>
        <w:r w:rsidDel="00586034">
          <w:rPr>
            <w:lang w:eastAsia="de-DE"/>
          </w:rPr>
          <w:delText>this</w:delText>
        </w:r>
        <w:r w:rsidR="00845A44" w:rsidDel="00586034">
          <w:rPr>
            <w:lang w:eastAsia="de-DE"/>
          </w:rPr>
          <w:delText xml:space="preserve"> </w:delText>
        </w:r>
        <w:r w:rsidR="00857D75" w:rsidDel="00586034">
          <w:rPr>
            <w:lang w:eastAsia="de-DE"/>
          </w:rPr>
          <w:delText xml:space="preserve">guideline for </w:delText>
        </w:r>
        <w:r w:rsidR="001A4D47" w:rsidDel="00586034">
          <w:rPr>
            <w:lang w:eastAsia="de-DE"/>
          </w:rPr>
          <w:delText xml:space="preserve">national members and </w:delText>
        </w:r>
      </w:del>
      <w:del w:id="185" w:author="Peter Dam" w:date="2018-10-24T11:37:00Z">
        <w:r w:rsidR="001A4D47" w:rsidDel="007D26E2">
          <w:rPr>
            <w:lang w:eastAsia="de-DE"/>
          </w:rPr>
          <w:delText>other</w:delText>
        </w:r>
      </w:del>
      <w:del w:id="186" w:author="Peter Dam" w:date="2018-10-24T11:56:00Z">
        <w:r w:rsidR="001A4D47" w:rsidDel="00586034">
          <w:rPr>
            <w:lang w:eastAsia="de-DE"/>
          </w:rPr>
          <w:delText xml:space="preserve"> authorities</w:delText>
        </w:r>
        <w:r w:rsidR="00845A44" w:rsidDel="00586034">
          <w:rPr>
            <w:lang w:eastAsia="de-DE"/>
          </w:rPr>
          <w:delText xml:space="preserve"> o</w:delText>
        </w:r>
        <w:r w:rsidR="00857D75" w:rsidDel="00586034">
          <w:rPr>
            <w:lang w:eastAsia="de-DE"/>
          </w:rPr>
          <w:delText xml:space="preserve">n the marking of </w:delText>
        </w:r>
        <w:r w:rsidR="001A4D47" w:rsidDel="00586034">
          <w:rPr>
            <w:lang w:eastAsia="de-DE"/>
          </w:rPr>
          <w:delText xml:space="preserve">moving hazards via </w:delText>
        </w:r>
        <w:r w:rsidR="00857D75" w:rsidDel="00586034">
          <w:rPr>
            <w:lang w:eastAsia="de-DE"/>
          </w:rPr>
          <w:delText>Mobile AtoN (M</w:delText>
        </w:r>
        <w:r w:rsidR="00845A44" w:rsidDel="00586034">
          <w:rPr>
            <w:lang w:eastAsia="de-DE"/>
          </w:rPr>
          <w:delText>AtoN), taking into account existing IALA guidance.</w:delText>
        </w:r>
      </w:del>
      <w:moveFromRangeStart w:id="187" w:author="Tomren, Guttorm" w:date="2018-10-25T10:05:00Z" w:name="move528225240"/>
      <w:moveFrom w:id="188" w:author="Tomren, Guttorm" w:date="2018-10-25T10:05:00Z">
        <w:r w:rsidDel="00A6454A">
          <w:rPr>
            <w:lang w:eastAsia="de-DE"/>
          </w:rPr>
          <w:t xml:space="preserve"> </w:t>
        </w:r>
        <w:ins w:id="189" w:author="Peter Dam" w:date="2018-10-24T11:56:00Z">
          <w:r w:rsidR="00586034" w:rsidDel="00A6454A">
            <w:rPr>
              <w:lang w:eastAsia="de-DE"/>
            </w:rPr>
            <w:t>IALA recognise the necessity to mark moving hazards to navigation and have developed these guidelines to aid national mem</w:t>
          </w:r>
        </w:ins>
        <w:ins w:id="190" w:author="Peter Dam" w:date="2018-10-24T12:02:00Z">
          <w:r w:rsidR="00586034" w:rsidDel="00A6454A">
            <w:rPr>
              <w:lang w:eastAsia="de-DE"/>
            </w:rPr>
            <w:t>be</w:t>
          </w:r>
        </w:ins>
        <w:ins w:id="191" w:author="Peter Dam" w:date="2018-10-24T11:56:00Z">
          <w:r w:rsidR="00586034" w:rsidDel="00A6454A">
            <w:rPr>
              <w:lang w:eastAsia="de-DE"/>
            </w:rPr>
            <w:t>rs and other competent authorities when considering the use of Mobile Aids to Navigation (MAtoN)</w:t>
          </w:r>
        </w:ins>
        <w:ins w:id="192" w:author="Peter Dam" w:date="2018-10-24T11:58:00Z">
          <w:r w:rsidR="00586034" w:rsidDel="00A6454A">
            <w:rPr>
              <w:lang w:eastAsia="de-DE"/>
            </w:rPr>
            <w:t xml:space="preserve">. Consideration has been given to requirements under the Nairobi Wreck Convention Act, Colregs, Other IALA guidelines and future technological advancements. </w:t>
          </w:r>
        </w:ins>
        <w:ins w:id="193" w:author="Peter Dam" w:date="2018-10-24T12:00:00Z">
          <w:r w:rsidR="00586034" w:rsidDel="00A6454A">
            <w:rPr>
              <w:lang w:eastAsia="de-DE"/>
            </w:rPr>
            <w:t>This guidance is developed to aid competent authorities in considering the most appropriate means of marking a moving, or drifting, hazard to navigation using a MAtoN</w:t>
          </w:r>
        </w:ins>
      </w:moveFrom>
      <w:moveFromRangeEnd w:id="187"/>
      <w:ins w:id="194" w:author="Peter Dam" w:date="2018-10-24T12:00:00Z">
        <w:r w:rsidR="00586034">
          <w:rPr>
            <w:lang w:eastAsia="de-DE"/>
          </w:rPr>
          <w:t>.</w:t>
        </w:r>
      </w:ins>
    </w:p>
    <w:p w14:paraId="44AB20C8" w14:textId="77F2AB7E" w:rsidR="001A4D47" w:rsidRDefault="001A4D47">
      <w:pPr>
        <w:pStyle w:val="Heading1"/>
        <w:rPr>
          <w:lang w:eastAsia="de-DE"/>
        </w:rPr>
        <w:pPrChange w:id="195" w:author="Peter Dam" w:date="2018-10-24T17:02:00Z">
          <w:pPr>
            <w:pStyle w:val="Heading1"/>
            <w:keepLines w:val="0"/>
            <w:tabs>
              <w:tab w:val="clear" w:pos="0"/>
              <w:tab w:val="left" w:pos="567"/>
            </w:tabs>
            <w:spacing w:after="240" w:line="240" w:lineRule="auto"/>
            <w:ind w:left="567" w:hanging="567"/>
          </w:pPr>
        </w:pPrChange>
      </w:pPr>
      <w:bookmarkStart w:id="196" w:name="_Toc528163917"/>
      <w:bookmarkStart w:id="197" w:name="_Toc449013352"/>
      <w:r>
        <w:rPr>
          <w:lang w:eastAsia="de-DE"/>
        </w:rPr>
        <w:t>Scope</w:t>
      </w:r>
      <w:bookmarkEnd w:id="196"/>
    </w:p>
    <w:p w14:paraId="74158094" w14:textId="77777777" w:rsidR="001A4D47" w:rsidRDefault="001A4D47" w:rsidP="000D47AF">
      <w:pPr>
        <w:pStyle w:val="Heading1separatationline"/>
      </w:pPr>
    </w:p>
    <w:p w14:paraId="33A9F92F" w14:textId="0B4C4269" w:rsidR="001A4D47" w:rsidRDefault="001A4D47" w:rsidP="000D47AF">
      <w:pPr>
        <w:pStyle w:val="BodyText"/>
        <w:rPr>
          <w:lang w:eastAsia="de-DE"/>
        </w:rPr>
      </w:pPr>
      <w:r>
        <w:rPr>
          <w:lang w:eastAsia="de-DE"/>
        </w:rPr>
        <w:t>This guideline shoul</w:t>
      </w:r>
      <w:r w:rsidR="00DC1437">
        <w:rPr>
          <w:lang w:eastAsia="de-DE"/>
        </w:rPr>
        <w:t xml:space="preserve">d define what a </w:t>
      </w:r>
      <w:proofErr w:type="spellStart"/>
      <w:r w:rsidR="00DC1437">
        <w:rPr>
          <w:lang w:eastAsia="de-DE"/>
        </w:rPr>
        <w:t>MA</w:t>
      </w:r>
      <w:r w:rsidR="00856D2C">
        <w:rPr>
          <w:lang w:eastAsia="de-DE"/>
        </w:rPr>
        <w:t>to</w:t>
      </w:r>
      <w:r w:rsidR="00DC1437">
        <w:rPr>
          <w:lang w:eastAsia="de-DE"/>
        </w:rPr>
        <w:t>N</w:t>
      </w:r>
      <w:proofErr w:type="spellEnd"/>
      <w:r w:rsidR="00DC1437">
        <w:rPr>
          <w:lang w:eastAsia="de-DE"/>
        </w:rPr>
        <w:t xml:space="preserve"> is</w:t>
      </w:r>
      <w:r w:rsidR="00856D2C">
        <w:rPr>
          <w:lang w:eastAsia="de-DE"/>
        </w:rPr>
        <w:t>,</w:t>
      </w:r>
      <w:r w:rsidR="00DC1437">
        <w:rPr>
          <w:lang w:eastAsia="de-DE"/>
        </w:rPr>
        <w:t xml:space="preserve"> as well as guide </w:t>
      </w:r>
      <w:commentRangeStart w:id="198"/>
      <w:r w:rsidR="00461893">
        <w:rPr>
          <w:lang w:eastAsia="de-DE"/>
        </w:rPr>
        <w:t xml:space="preserve">National members and </w:t>
      </w:r>
      <w:r w:rsidR="00DC1437">
        <w:rPr>
          <w:lang w:eastAsia="de-DE"/>
        </w:rPr>
        <w:t xml:space="preserve">Authorities </w:t>
      </w:r>
      <w:commentRangeEnd w:id="198"/>
      <w:r w:rsidR="009262B6">
        <w:rPr>
          <w:rStyle w:val="CommentReference"/>
        </w:rPr>
        <w:commentReference w:id="198"/>
      </w:r>
      <w:r w:rsidR="00DC1437">
        <w:rPr>
          <w:lang w:eastAsia="de-DE"/>
        </w:rPr>
        <w:t>in</w:t>
      </w:r>
      <w:r>
        <w:rPr>
          <w:lang w:eastAsia="de-DE"/>
        </w:rPr>
        <w:t xml:space="preserve"> the instances where </w:t>
      </w:r>
      <w:r w:rsidR="005333CA">
        <w:rPr>
          <w:lang w:eastAsia="de-DE"/>
        </w:rPr>
        <w:t xml:space="preserve">it </w:t>
      </w:r>
      <w:r>
        <w:rPr>
          <w:lang w:eastAsia="de-DE"/>
        </w:rPr>
        <w:t xml:space="preserve">can be used, whose responsibility </w:t>
      </w:r>
      <w:r w:rsidR="005333CA">
        <w:rPr>
          <w:lang w:eastAsia="de-DE"/>
        </w:rPr>
        <w:t>is it to use it</w:t>
      </w:r>
      <w:r>
        <w:rPr>
          <w:lang w:eastAsia="de-DE"/>
        </w:rPr>
        <w:t xml:space="preserve">, </w:t>
      </w:r>
      <w:r w:rsidR="00856D2C">
        <w:rPr>
          <w:lang w:eastAsia="de-DE"/>
        </w:rPr>
        <w:t>how can</w:t>
      </w:r>
      <w:r>
        <w:rPr>
          <w:lang w:eastAsia="de-DE"/>
        </w:rPr>
        <w:t xml:space="preserve"> drifting</w:t>
      </w:r>
      <w:r w:rsidR="00856D2C">
        <w:rPr>
          <w:lang w:eastAsia="de-DE"/>
        </w:rPr>
        <w:t xml:space="preserve"> and guided</w:t>
      </w:r>
      <w:r>
        <w:rPr>
          <w:lang w:eastAsia="de-DE"/>
        </w:rPr>
        <w:t xml:space="preserve"> hazard</w:t>
      </w:r>
      <w:r w:rsidR="00856D2C">
        <w:rPr>
          <w:lang w:eastAsia="de-DE"/>
        </w:rPr>
        <w:t>s</w:t>
      </w:r>
      <w:r>
        <w:rPr>
          <w:lang w:eastAsia="de-DE"/>
        </w:rPr>
        <w:t xml:space="preserve"> be marked, and other pertinent guidance. While this guideline is not intended to c</w:t>
      </w:r>
      <w:r w:rsidR="00856D2C">
        <w:rPr>
          <w:lang w:eastAsia="de-DE"/>
        </w:rPr>
        <w:t xml:space="preserve">over all aspects and uses of </w:t>
      </w:r>
      <w:proofErr w:type="spellStart"/>
      <w:r w:rsidR="00856D2C">
        <w:rPr>
          <w:lang w:eastAsia="de-DE"/>
        </w:rPr>
        <w:t>MAtoN</w:t>
      </w:r>
      <w:proofErr w:type="spellEnd"/>
      <w:r>
        <w:rPr>
          <w:lang w:eastAsia="de-DE"/>
        </w:rPr>
        <w:t xml:space="preserve">, it is intended to provide useful information, benefits, criteria for application and examples. </w:t>
      </w:r>
    </w:p>
    <w:p w14:paraId="28F31F11" w14:textId="41C2683A" w:rsidR="001A4D47" w:rsidRPr="000D47AF" w:rsidRDefault="001A4D47" w:rsidP="000D47AF">
      <w:pPr>
        <w:pStyle w:val="BodyText"/>
      </w:pPr>
      <w:r>
        <w:rPr>
          <w:lang w:eastAsia="de-DE"/>
        </w:rPr>
        <w:t xml:space="preserve">Appropriate </w:t>
      </w:r>
      <w:r w:rsidR="00856D2C">
        <w:rPr>
          <w:lang w:eastAsia="de-DE"/>
        </w:rPr>
        <w:t xml:space="preserve">IALA </w:t>
      </w:r>
      <w:r>
        <w:rPr>
          <w:lang w:eastAsia="de-DE"/>
        </w:rPr>
        <w:t xml:space="preserve">sources and references should be consulted for additional relevant information. </w:t>
      </w:r>
    </w:p>
    <w:p w14:paraId="3691C25A" w14:textId="0DF13727" w:rsidR="001A4D47" w:rsidRDefault="001A4D47" w:rsidP="00845A44">
      <w:pPr>
        <w:pStyle w:val="Heading1"/>
        <w:keepLines w:val="0"/>
        <w:tabs>
          <w:tab w:val="clear" w:pos="0"/>
          <w:tab w:val="left" w:pos="567"/>
        </w:tabs>
        <w:spacing w:after="240" w:line="240" w:lineRule="auto"/>
        <w:ind w:left="567" w:hanging="567"/>
      </w:pPr>
      <w:bookmarkStart w:id="199" w:name="_Toc528163918"/>
      <w:r>
        <w:t>Definition</w:t>
      </w:r>
      <w:bookmarkEnd w:id="199"/>
    </w:p>
    <w:p w14:paraId="10D9C898" w14:textId="77777777" w:rsidR="001A4D47" w:rsidRDefault="001A4D47" w:rsidP="000D47AF">
      <w:pPr>
        <w:pStyle w:val="Heading1separatationline"/>
      </w:pPr>
    </w:p>
    <w:p w14:paraId="38E9D55F" w14:textId="1F253258" w:rsidR="009262B6" w:rsidRPr="00D43242" w:rsidRDefault="003334C7" w:rsidP="00D43242">
      <w:pPr>
        <w:pStyle w:val="BodyText"/>
      </w:pPr>
      <w:ins w:id="200" w:author="Peter Dam" w:date="2018-10-24T15:18:00Z">
        <w:r w:rsidRPr="003334C7">
          <w:rPr>
            <w:rFonts w:eastAsia="SimSun"/>
            <w:rPrChange w:id="201" w:author="Peter Dam" w:date="2018-10-24T15:18:00Z">
              <w:rPr>
                <w:rFonts w:eastAsia="SimSun"/>
                <w:i/>
              </w:rPr>
            </w:rPrChange>
          </w:rPr>
          <w:t xml:space="preserve">A </w:t>
        </w:r>
        <w:proofErr w:type="spellStart"/>
        <w:r w:rsidRPr="003334C7">
          <w:rPr>
            <w:rFonts w:eastAsia="SimSun"/>
            <w:rPrChange w:id="202" w:author="Peter Dam" w:date="2018-10-24T15:18:00Z">
              <w:rPr>
                <w:rFonts w:eastAsia="SimSun"/>
                <w:i/>
              </w:rPr>
            </w:rPrChange>
          </w:rPr>
          <w:t>MAtoN</w:t>
        </w:r>
        <w:proofErr w:type="spellEnd"/>
        <w:r w:rsidRPr="003334C7">
          <w:rPr>
            <w:rFonts w:eastAsia="SimSun"/>
            <w:rPrChange w:id="203" w:author="Peter Dam" w:date="2018-10-24T15:18:00Z">
              <w:rPr>
                <w:rFonts w:eastAsia="SimSun"/>
                <w:i/>
              </w:rPr>
            </w:rPrChange>
          </w:rPr>
          <w:t xml:space="preserve"> shall be defined as a non</w:t>
        </w:r>
        <w:r w:rsidRPr="003334C7">
          <w:rPr>
            <w:rFonts w:eastAsia="SimSun" w:hint="eastAsia"/>
            <w:rPrChange w:id="204" w:author="Peter Dam" w:date="2018-10-24T15:18:00Z">
              <w:rPr>
                <w:rFonts w:eastAsia="SimSun" w:hint="eastAsia"/>
                <w:i/>
              </w:rPr>
            </w:rPrChange>
          </w:rPr>
          <w:t>‐</w:t>
        </w:r>
        <w:r w:rsidRPr="003334C7">
          <w:rPr>
            <w:rFonts w:eastAsia="SimSun"/>
            <w:rPrChange w:id="205" w:author="Peter Dam" w:date="2018-10-24T15:18:00Z">
              <w:rPr>
                <w:rFonts w:eastAsia="SimSun"/>
                <w:i/>
              </w:rPr>
            </w:rPrChange>
          </w:rPr>
          <w:t>fixed or un</w:t>
        </w:r>
        <w:r w:rsidRPr="003334C7">
          <w:rPr>
            <w:rFonts w:eastAsia="SimSun" w:hint="eastAsia"/>
            <w:rPrChange w:id="206" w:author="Peter Dam" w:date="2018-10-24T15:18:00Z">
              <w:rPr>
                <w:rFonts w:eastAsia="SimSun" w:hint="eastAsia"/>
                <w:i/>
              </w:rPr>
            </w:rPrChange>
          </w:rPr>
          <w:t>‐</w:t>
        </w:r>
        <w:r w:rsidRPr="003334C7">
          <w:rPr>
            <w:rFonts w:eastAsia="SimSun"/>
            <w:rPrChange w:id="207" w:author="Peter Dam" w:date="2018-10-24T15:18:00Z">
              <w:rPr>
                <w:rFonts w:eastAsia="SimSun"/>
                <w:i/>
              </w:rPr>
            </w:rPrChange>
          </w:rPr>
          <w:t>moored AtoN; but does not include a fixed or moored buoy that is adrift from station, temporary or otherwise</w:t>
        </w:r>
      </w:ins>
      <w:r w:rsidR="00EA29C9">
        <w:rPr>
          <w:rFonts w:eastAsia="SimSun"/>
        </w:rPr>
        <w:t>.</w:t>
      </w:r>
      <w:ins w:id="208" w:author="Peter Dam" w:date="2018-10-24T15:18:00Z">
        <w:r w:rsidRPr="00D43242" w:rsidDel="003334C7">
          <w:t xml:space="preserve"> </w:t>
        </w:r>
      </w:ins>
      <w:del w:id="209" w:author="Peter Dam" w:date="2018-10-24T15:18:00Z">
        <w:r w:rsidR="00D43242" w:rsidRPr="00D43242" w:rsidDel="003334C7">
          <w:delText>A M</w:delText>
        </w:r>
        <w:r w:rsidR="00D43242" w:rsidRPr="00D43242" w:rsidDel="003334C7">
          <w:rPr>
            <w:rFonts w:hint="eastAsia"/>
          </w:rPr>
          <w:delText xml:space="preserve">obile </w:delText>
        </w:r>
        <w:r w:rsidR="00D43242" w:rsidRPr="00D43242" w:rsidDel="003334C7">
          <w:delText>AtoN (MAtoN)</w:delText>
        </w:r>
        <w:r w:rsidR="00D43242" w:rsidRPr="00D43242" w:rsidDel="003334C7">
          <w:rPr>
            <w:rFonts w:hint="eastAsia"/>
          </w:rPr>
          <w:delText xml:space="preserve"> </w:delText>
        </w:r>
        <w:r w:rsidR="00461893" w:rsidDel="003334C7">
          <w:delText>is</w:delText>
        </w:r>
        <w:r w:rsidR="00D43242" w:rsidRPr="00D43242" w:rsidDel="003334C7">
          <w:delText xml:space="preserve"> defined as a non-fixed or un-moored AtoN</w:delText>
        </w:r>
        <w:r w:rsidR="00D43242" w:rsidRPr="00D43242" w:rsidDel="003334C7">
          <w:rPr>
            <w:rFonts w:hint="eastAsia"/>
          </w:rPr>
          <w:delText xml:space="preserve">; but does </w:delText>
        </w:r>
        <w:r w:rsidR="00D43242" w:rsidRPr="00D43242" w:rsidDel="003334C7">
          <w:delText>not include a fixed or moored buoy</w:delText>
        </w:r>
        <w:r w:rsidR="00D43242" w:rsidRPr="00D43242" w:rsidDel="003334C7">
          <w:rPr>
            <w:rFonts w:hint="eastAsia"/>
          </w:rPr>
          <w:delText xml:space="preserve"> that is adrift from station</w:delText>
        </w:r>
        <w:r w:rsidR="00D43242" w:rsidRPr="00D43242" w:rsidDel="003334C7">
          <w:delText>.</w:delText>
        </w:r>
        <w:r w:rsidR="00D43242" w:rsidDel="003334C7">
          <w:delText xml:space="preserve"> </w:delText>
        </w:r>
      </w:del>
      <w:commentRangeStart w:id="210"/>
      <w:ins w:id="211" w:author="Peter Dam" w:date="2018-10-24T12:19:00Z">
        <w:r w:rsidR="009262B6">
          <w:t>AMRD</w:t>
        </w:r>
      </w:ins>
      <w:commentRangeEnd w:id="210"/>
      <w:ins w:id="212" w:author="Peter Dam" w:date="2018-10-24T15:21:00Z">
        <w:r w:rsidR="000D154A">
          <w:rPr>
            <w:rStyle w:val="CommentReference"/>
          </w:rPr>
          <w:commentReference w:id="210"/>
        </w:r>
      </w:ins>
      <w:ins w:id="213" w:author="Peter Dam" w:date="2018-10-24T12:19:00Z">
        <w:r w:rsidR="009262B6">
          <w:t xml:space="preserve"> are not recognised as </w:t>
        </w:r>
        <w:proofErr w:type="spellStart"/>
        <w:r w:rsidR="009262B6">
          <w:t>MAtoN</w:t>
        </w:r>
        <w:proofErr w:type="spellEnd"/>
        <w:r w:rsidR="009262B6">
          <w:t>.</w:t>
        </w:r>
      </w:ins>
    </w:p>
    <w:p w14:paraId="453E0D57" w14:textId="34F6DB79" w:rsidR="00D43242" w:rsidRDefault="00D43242" w:rsidP="00D43242">
      <w:pPr>
        <w:pStyle w:val="BodyText"/>
        <w:rPr>
          <w:ins w:id="214" w:author="Peter Dam" w:date="2018-10-24T12:14:00Z"/>
        </w:rPr>
      </w:pPr>
      <w:r w:rsidRPr="00D43242">
        <w:rPr>
          <w:rFonts w:hint="eastAsia"/>
        </w:rPr>
        <w:t xml:space="preserve">Note: </w:t>
      </w:r>
      <w:proofErr w:type="spellStart"/>
      <w:r w:rsidRPr="00D43242">
        <w:rPr>
          <w:rFonts w:hint="eastAsia"/>
        </w:rPr>
        <w:t>MAtoN</w:t>
      </w:r>
      <w:proofErr w:type="spellEnd"/>
      <w:r w:rsidRPr="00D43242">
        <w:rPr>
          <w:rFonts w:hint="eastAsia"/>
        </w:rPr>
        <w:t xml:space="preserve"> would not generally be used for unmanned </w:t>
      </w:r>
      <w:r w:rsidRPr="00D43242">
        <w:t>vehicle</w:t>
      </w:r>
      <w:r w:rsidRPr="00D43242">
        <w:rPr>
          <w:rFonts w:hint="eastAsia"/>
        </w:rPr>
        <w:t xml:space="preserve"> applications</w:t>
      </w:r>
      <w:r w:rsidR="00461893">
        <w:t>.</w:t>
      </w:r>
    </w:p>
    <w:p w14:paraId="66975878" w14:textId="048CE379" w:rsidR="006E5FB0" w:rsidRDefault="006E5FB0">
      <w:pPr>
        <w:pStyle w:val="Heading1"/>
        <w:pPrChange w:id="215" w:author="Peter Dam" w:date="2018-10-24T12:14:00Z">
          <w:pPr>
            <w:pStyle w:val="BodyText"/>
          </w:pPr>
        </w:pPrChange>
      </w:pPr>
      <w:bookmarkStart w:id="216" w:name="_Toc528163919"/>
      <w:ins w:id="217" w:author="Peter Dam" w:date="2018-10-24T12:14:00Z">
        <w:r>
          <w:t>typical uses</w:t>
        </w:r>
      </w:ins>
      <w:bookmarkEnd w:id="216"/>
    </w:p>
    <w:p w14:paraId="78AB30CB" w14:textId="2BFF4DA2" w:rsidR="00D43242" w:rsidRDefault="00D43242" w:rsidP="00D43242">
      <w:pPr>
        <w:pStyle w:val="BodyText"/>
      </w:pPr>
      <w:del w:id="218" w:author="Peter Dam" w:date="2018-10-24T12:10:00Z">
        <w:r w:rsidDel="006E5FB0">
          <w:delText xml:space="preserve">Typical </w:delText>
        </w:r>
      </w:del>
      <w:del w:id="219" w:author="Peter Dam" w:date="2018-10-24T12:11:00Z">
        <w:r w:rsidDel="006E5FB0">
          <w:delText>uses of m</w:delText>
        </w:r>
      </w:del>
      <w:ins w:id="220" w:author="Peter Dam" w:date="2018-10-24T12:11:00Z">
        <w:r w:rsidR="006E5FB0">
          <w:t>M</w:t>
        </w:r>
      </w:ins>
      <w:r>
        <w:t>obile aids to navigation may</w:t>
      </w:r>
      <w:ins w:id="221" w:author="Peter Dam" w:date="2018-10-24T12:12:00Z">
        <w:r w:rsidR="006E5FB0">
          <w:t>be used, but not limited to, the following applications</w:t>
        </w:r>
      </w:ins>
      <w:del w:id="222" w:author="Peter Dam" w:date="2018-10-24T12:13:00Z">
        <w:r w:rsidDel="006E5FB0">
          <w:delText xml:space="preserve"> include</w:delText>
        </w:r>
      </w:del>
      <w:r>
        <w:t>:</w:t>
      </w:r>
    </w:p>
    <w:p w14:paraId="4F31682B" w14:textId="77777777" w:rsidR="00D43242" w:rsidRDefault="00D43242" w:rsidP="00D43242">
      <w:pPr>
        <w:pStyle w:val="BodyText"/>
        <w:numPr>
          <w:ilvl w:val="0"/>
          <w:numId w:val="48"/>
        </w:numPr>
        <w:spacing w:line="240" w:lineRule="auto"/>
        <w:jc w:val="both"/>
        <w:rPr>
          <w:lang w:eastAsia="de-DE"/>
        </w:rPr>
      </w:pPr>
      <w:r>
        <w:rPr>
          <w:lang w:eastAsia="de-DE"/>
        </w:rPr>
        <w:t>Mobile Ocean Data Acquisition System (ODAS) (</w:t>
      </w:r>
      <w:proofErr w:type="spellStart"/>
      <w:r>
        <w:rPr>
          <w:lang w:eastAsia="de-DE"/>
        </w:rPr>
        <w:t>eg.</w:t>
      </w:r>
      <w:proofErr w:type="spellEnd"/>
      <w:r>
        <w:rPr>
          <w:lang w:eastAsia="de-DE"/>
        </w:rPr>
        <w:t xml:space="preserve"> currents, weather)</w:t>
      </w:r>
      <w:del w:id="223" w:author="Peter Dam" w:date="2018-10-24T12:08:00Z">
        <w:r w:rsidDel="006E5FB0">
          <w:rPr>
            <w:lang w:eastAsia="de-DE"/>
          </w:rPr>
          <w:delText>;</w:delText>
        </w:r>
      </w:del>
    </w:p>
    <w:p w14:paraId="357623F2" w14:textId="586CCCD9" w:rsidR="00D43242" w:rsidRPr="00D576F8" w:rsidRDefault="00D43242" w:rsidP="00D43242">
      <w:pPr>
        <w:pStyle w:val="BodyText"/>
        <w:numPr>
          <w:ilvl w:val="0"/>
          <w:numId w:val="48"/>
        </w:numPr>
        <w:spacing w:line="240" w:lineRule="auto"/>
        <w:jc w:val="both"/>
        <w:rPr>
          <w:lang w:eastAsia="de-DE"/>
        </w:rPr>
      </w:pPr>
      <w:r w:rsidRPr="00D576F8">
        <w:rPr>
          <w:lang w:eastAsia="de-DE"/>
        </w:rPr>
        <w:t>Drifting wreckage (</w:t>
      </w:r>
      <w:proofErr w:type="spellStart"/>
      <w:r w:rsidRPr="00D576F8">
        <w:rPr>
          <w:lang w:eastAsia="de-DE"/>
        </w:rPr>
        <w:t>eg.</w:t>
      </w:r>
      <w:proofErr w:type="spellEnd"/>
      <w:r w:rsidRPr="00D576F8">
        <w:rPr>
          <w:lang w:eastAsia="de-DE"/>
        </w:rPr>
        <w:t xml:space="preserve"> containers, debris)</w:t>
      </w:r>
      <w:del w:id="224" w:author="Peter Dam" w:date="2018-10-24T12:15:00Z">
        <w:r w:rsidRPr="00D576F8" w:rsidDel="006E5FB0">
          <w:rPr>
            <w:lang w:eastAsia="de-DE"/>
          </w:rPr>
          <w:delText>;</w:delText>
        </w:r>
      </w:del>
    </w:p>
    <w:p w14:paraId="104DCB17" w14:textId="77777777" w:rsidR="00D43242" w:rsidRDefault="00D43242" w:rsidP="00D43242">
      <w:pPr>
        <w:pStyle w:val="BodyText"/>
        <w:numPr>
          <w:ilvl w:val="0"/>
          <w:numId w:val="48"/>
        </w:numPr>
        <w:spacing w:line="240" w:lineRule="auto"/>
        <w:jc w:val="both"/>
        <w:rPr>
          <w:lang w:eastAsia="de-DE"/>
        </w:rPr>
      </w:pPr>
      <w:r>
        <w:rPr>
          <w:lang w:eastAsia="de-DE"/>
        </w:rPr>
        <w:t>Water quality &amp; pollution monitoring</w:t>
      </w:r>
      <w:del w:id="225" w:author="Peter Dam" w:date="2018-10-24T12:08:00Z">
        <w:r w:rsidDel="006E5FB0">
          <w:rPr>
            <w:lang w:eastAsia="de-DE"/>
          </w:rPr>
          <w:delText>;</w:delText>
        </w:r>
      </w:del>
    </w:p>
    <w:p w14:paraId="1374F279" w14:textId="77777777" w:rsidR="00D43242" w:rsidRDefault="00D43242" w:rsidP="00D43242">
      <w:pPr>
        <w:pStyle w:val="BodyText"/>
        <w:numPr>
          <w:ilvl w:val="0"/>
          <w:numId w:val="48"/>
        </w:numPr>
        <w:spacing w:line="240" w:lineRule="auto"/>
        <w:jc w:val="both"/>
        <w:rPr>
          <w:lang w:eastAsia="de-DE"/>
        </w:rPr>
      </w:pPr>
      <w:r>
        <w:rPr>
          <w:lang w:eastAsia="de-DE"/>
        </w:rPr>
        <w:t>Mobile guard zones &amp; convoys</w:t>
      </w:r>
      <w:del w:id="226" w:author="Peter Dam" w:date="2018-10-24T12:08:00Z">
        <w:r w:rsidDel="006E5FB0">
          <w:rPr>
            <w:lang w:eastAsia="de-DE"/>
          </w:rPr>
          <w:delText>;</w:delText>
        </w:r>
      </w:del>
    </w:p>
    <w:p w14:paraId="0886B984" w14:textId="77777777" w:rsidR="00D43242" w:rsidRDefault="00D43242" w:rsidP="00D43242">
      <w:pPr>
        <w:pStyle w:val="BodyText"/>
        <w:numPr>
          <w:ilvl w:val="0"/>
          <w:numId w:val="48"/>
        </w:numPr>
        <w:spacing w:line="240" w:lineRule="auto"/>
        <w:jc w:val="both"/>
        <w:rPr>
          <w:lang w:eastAsia="de-DE"/>
        </w:rPr>
      </w:pPr>
      <w:r>
        <w:rPr>
          <w:lang w:eastAsia="de-DE"/>
        </w:rPr>
        <w:t>Underwater operations</w:t>
      </w:r>
      <w:del w:id="227" w:author="Peter Dam" w:date="2018-10-24T12:08:00Z">
        <w:r w:rsidDel="006E5FB0">
          <w:rPr>
            <w:lang w:eastAsia="de-DE"/>
          </w:rPr>
          <w:delText>;</w:delText>
        </w:r>
      </w:del>
    </w:p>
    <w:p w14:paraId="3387C137" w14:textId="77777777" w:rsidR="00D43242" w:rsidRDefault="00D43242" w:rsidP="00D43242">
      <w:pPr>
        <w:pStyle w:val="BodyText"/>
        <w:numPr>
          <w:ilvl w:val="0"/>
          <w:numId w:val="48"/>
        </w:numPr>
        <w:spacing w:line="240" w:lineRule="auto"/>
        <w:jc w:val="both"/>
        <w:rPr>
          <w:lang w:eastAsia="de-DE"/>
        </w:rPr>
      </w:pPr>
      <w:r>
        <w:rPr>
          <w:lang w:eastAsia="de-DE"/>
        </w:rPr>
        <w:t>Enhance navigational safety during military operations (e.g. no sail zones during minesweeping, target exercises)</w:t>
      </w:r>
      <w:del w:id="228" w:author="Peter Dam" w:date="2018-10-24T12:08:00Z">
        <w:r w:rsidDel="006E5FB0">
          <w:rPr>
            <w:lang w:eastAsia="de-DE"/>
          </w:rPr>
          <w:delText>;</w:delText>
        </w:r>
      </w:del>
    </w:p>
    <w:p w14:paraId="7A0C20A9" w14:textId="77777777" w:rsidR="00D43242" w:rsidRPr="00BB0729" w:rsidRDefault="00D43242" w:rsidP="00D43242">
      <w:pPr>
        <w:pStyle w:val="BodyText"/>
        <w:numPr>
          <w:ilvl w:val="0"/>
          <w:numId w:val="48"/>
        </w:numPr>
        <w:spacing w:line="240" w:lineRule="auto"/>
        <w:jc w:val="both"/>
        <w:rPr>
          <w:rFonts w:eastAsia="Calibri"/>
          <w:lang w:eastAsia="de-DE"/>
        </w:rPr>
      </w:pPr>
      <w:r>
        <w:rPr>
          <w:lang w:eastAsia="de-DE"/>
        </w:rPr>
        <w:t>Identifying end of drifting lines (e.g. seismic survey lines and long fishing lines)</w:t>
      </w:r>
      <w:del w:id="229" w:author="Peter Dam" w:date="2018-10-24T12:08:00Z">
        <w:r w:rsidDel="006E5FB0">
          <w:rPr>
            <w:lang w:eastAsia="de-DE"/>
          </w:rPr>
          <w:delText>;</w:delText>
        </w:r>
      </w:del>
    </w:p>
    <w:p w14:paraId="3E4DF0C0" w14:textId="77777777" w:rsidR="00D43242" w:rsidRPr="00BE25DE" w:rsidRDefault="00D43242" w:rsidP="00D43242">
      <w:pPr>
        <w:pStyle w:val="BodyText"/>
        <w:numPr>
          <w:ilvl w:val="0"/>
          <w:numId w:val="48"/>
        </w:numPr>
        <w:spacing w:line="240" w:lineRule="auto"/>
        <w:jc w:val="both"/>
        <w:rPr>
          <w:lang w:eastAsia="de-DE"/>
        </w:rPr>
      </w:pPr>
      <w:r>
        <w:rPr>
          <w:rFonts w:eastAsiaTheme="minorEastAsia" w:hint="eastAsia"/>
          <w:lang w:eastAsia="ko-KR"/>
        </w:rPr>
        <w:t>Towed and deployed applications (</w:t>
      </w:r>
      <w:proofErr w:type="spellStart"/>
      <w:r>
        <w:rPr>
          <w:rFonts w:eastAsiaTheme="minorEastAsia"/>
          <w:lang w:eastAsia="ko-KR"/>
        </w:rPr>
        <w:t>eg.</w:t>
      </w:r>
      <w:proofErr w:type="spellEnd"/>
      <w:r>
        <w:rPr>
          <w:rFonts w:eastAsiaTheme="minorEastAsia"/>
          <w:lang w:eastAsia="ko-KR"/>
        </w:rPr>
        <w:t xml:space="preserve"> c</w:t>
      </w:r>
      <w:r>
        <w:rPr>
          <w:rFonts w:eastAsiaTheme="minorEastAsia" w:hint="eastAsia"/>
          <w:lang w:eastAsia="ko-KR"/>
        </w:rPr>
        <w:t>able laying</w:t>
      </w:r>
      <w:r>
        <w:rPr>
          <w:rFonts w:eastAsiaTheme="minorEastAsia"/>
          <w:lang w:eastAsia="ko-KR"/>
        </w:rPr>
        <w:t>)</w:t>
      </w:r>
      <w:del w:id="230" w:author="Peter Dam" w:date="2018-10-24T12:08:00Z">
        <w:r w:rsidDel="006E5FB0">
          <w:rPr>
            <w:rFonts w:eastAsiaTheme="minorEastAsia"/>
            <w:lang w:eastAsia="ko-KR"/>
          </w:rPr>
          <w:delText>;</w:delText>
        </w:r>
      </w:del>
    </w:p>
    <w:p w14:paraId="4F19CB3E" w14:textId="77777777" w:rsidR="00D43242" w:rsidRDefault="00D43242" w:rsidP="00D43242">
      <w:pPr>
        <w:pStyle w:val="BodyText"/>
        <w:numPr>
          <w:ilvl w:val="0"/>
          <w:numId w:val="48"/>
        </w:numPr>
        <w:spacing w:line="240" w:lineRule="auto"/>
        <w:jc w:val="both"/>
        <w:rPr>
          <w:lang w:eastAsia="de-DE"/>
        </w:rPr>
      </w:pPr>
      <w:r>
        <w:rPr>
          <w:rFonts w:eastAsiaTheme="minorEastAsia"/>
          <w:lang w:eastAsia="ko-KR"/>
        </w:rPr>
        <w:lastRenderedPageBreak/>
        <w:t>Pollution containing and retrieval</w:t>
      </w:r>
      <w:del w:id="231" w:author="Peter Dam" w:date="2018-10-24T12:08:00Z">
        <w:r w:rsidDel="006E5FB0">
          <w:rPr>
            <w:rFonts w:eastAsiaTheme="minorEastAsia"/>
            <w:lang w:eastAsia="ko-KR"/>
          </w:rPr>
          <w:delText>;</w:delText>
        </w:r>
      </w:del>
    </w:p>
    <w:p w14:paraId="2B96ED08" w14:textId="77777777" w:rsidR="00D43242" w:rsidRPr="008A728E" w:rsidRDefault="00D43242" w:rsidP="00D43242">
      <w:pPr>
        <w:pStyle w:val="BodyText"/>
        <w:numPr>
          <w:ilvl w:val="0"/>
          <w:numId w:val="48"/>
        </w:numPr>
        <w:spacing w:line="240" w:lineRule="auto"/>
        <w:jc w:val="both"/>
        <w:rPr>
          <w:lang w:eastAsia="de-DE"/>
        </w:rPr>
      </w:pPr>
      <w:r w:rsidRPr="008A728E">
        <w:rPr>
          <w:lang w:eastAsia="de-DE"/>
        </w:rPr>
        <w:t>Search &amp; Rescue applications</w:t>
      </w:r>
      <w:del w:id="232" w:author="Peter Dam" w:date="2018-10-24T12:08:00Z">
        <w:r w:rsidDel="006E5FB0">
          <w:rPr>
            <w:lang w:eastAsia="de-DE"/>
          </w:rPr>
          <w:delText>;</w:delText>
        </w:r>
      </w:del>
      <w:r w:rsidRPr="008A728E">
        <w:rPr>
          <w:lang w:eastAsia="de-DE"/>
        </w:rPr>
        <w:t xml:space="preserve"> </w:t>
      </w:r>
    </w:p>
    <w:p w14:paraId="581007C6" w14:textId="77777777" w:rsidR="00D43242" w:rsidRDefault="00D43242" w:rsidP="00D43242">
      <w:pPr>
        <w:pStyle w:val="BodyText"/>
        <w:numPr>
          <w:ilvl w:val="0"/>
          <w:numId w:val="48"/>
        </w:numPr>
        <w:spacing w:line="240" w:lineRule="auto"/>
        <w:jc w:val="both"/>
        <w:rPr>
          <w:rFonts w:eastAsia="Calibri"/>
          <w:lang w:eastAsia="de-DE"/>
        </w:rPr>
      </w:pPr>
      <w:r>
        <w:rPr>
          <w:lang w:eastAsia="de-DE"/>
        </w:rPr>
        <w:t>Special events (</w:t>
      </w:r>
      <w:proofErr w:type="spellStart"/>
      <w:r>
        <w:rPr>
          <w:lang w:eastAsia="de-DE"/>
        </w:rPr>
        <w:t>eg.</w:t>
      </w:r>
      <w:proofErr w:type="spellEnd"/>
      <w:r>
        <w:rPr>
          <w:lang w:eastAsia="de-DE"/>
        </w:rPr>
        <w:t xml:space="preserve"> channel swimming).</w:t>
      </w:r>
    </w:p>
    <w:p w14:paraId="2284FB9F" w14:textId="77777777" w:rsidR="00D43242" w:rsidRPr="00D43242" w:rsidRDefault="00D43242" w:rsidP="00D43242">
      <w:pPr>
        <w:pStyle w:val="BodyText"/>
      </w:pPr>
    </w:p>
    <w:p w14:paraId="79DD9507" w14:textId="77777777" w:rsidR="001A4D47" w:rsidRPr="000D47AF" w:rsidRDefault="001A4D47" w:rsidP="000D47AF">
      <w:pPr>
        <w:pStyle w:val="BodyText"/>
      </w:pPr>
    </w:p>
    <w:p w14:paraId="5220EFE2" w14:textId="77777777" w:rsidR="00845A44" w:rsidRPr="00993B7D" w:rsidRDefault="00845A44" w:rsidP="00845A44">
      <w:pPr>
        <w:pStyle w:val="Heading1"/>
        <w:keepLines w:val="0"/>
        <w:tabs>
          <w:tab w:val="clear" w:pos="0"/>
          <w:tab w:val="left" w:pos="567"/>
        </w:tabs>
        <w:spacing w:after="240" w:line="240" w:lineRule="auto"/>
        <w:ind w:left="567" w:hanging="567"/>
      </w:pPr>
      <w:bookmarkStart w:id="233" w:name="_Toc528163920"/>
      <w:commentRangeStart w:id="234"/>
      <w:r>
        <w:t>Type</w:t>
      </w:r>
      <w:r w:rsidRPr="00993B7D">
        <w:t xml:space="preserve"> </w:t>
      </w:r>
      <w:r>
        <w:t>of mobile a</w:t>
      </w:r>
      <w:r w:rsidR="009F1370">
        <w:t>to</w:t>
      </w:r>
      <w:r>
        <w:t>n</w:t>
      </w:r>
      <w:bookmarkEnd w:id="197"/>
      <w:commentRangeEnd w:id="234"/>
      <w:r w:rsidR="000D154A">
        <w:rPr>
          <w:rStyle w:val="CommentReference"/>
          <w:rFonts w:asciiTheme="minorHAnsi" w:eastAsiaTheme="minorHAnsi" w:hAnsiTheme="minorHAnsi" w:cstheme="minorBidi"/>
          <w:b w:val="0"/>
          <w:bCs w:val="0"/>
          <w:caps w:val="0"/>
          <w:color w:val="auto"/>
        </w:rPr>
        <w:commentReference w:id="234"/>
      </w:r>
      <w:bookmarkEnd w:id="233"/>
    </w:p>
    <w:p w14:paraId="45906410" w14:textId="77777777" w:rsidR="005A67A4" w:rsidRDefault="005A67A4" w:rsidP="005A67A4">
      <w:pPr>
        <w:rPr>
          <w:ins w:id="236" w:author="Peter Dam" w:date="2018-10-24T12:33:00Z"/>
          <w:rFonts w:ascii="Arial" w:hAnsi="Arial" w:cs="Arial"/>
          <w:lang w:val="en-AU"/>
        </w:rPr>
      </w:pPr>
      <w:proofErr w:type="spellStart"/>
      <w:ins w:id="237" w:author="Peter Dam" w:date="2018-10-24T12:33:00Z">
        <w:r>
          <w:rPr>
            <w:lang w:val="en-AU" w:eastAsia="de-DE"/>
          </w:rPr>
          <w:t>MAtoN</w:t>
        </w:r>
        <w:proofErr w:type="spellEnd"/>
        <w:r>
          <w:rPr>
            <w:lang w:val="en-AU" w:eastAsia="de-DE"/>
          </w:rPr>
          <w:t xml:space="preserve"> can be either physical or virtual. Competent authorities should determine the most appropriate type of </w:t>
        </w:r>
        <w:proofErr w:type="spellStart"/>
        <w:r>
          <w:rPr>
            <w:lang w:val="en-AU" w:eastAsia="de-DE"/>
          </w:rPr>
          <w:t>MAtoN</w:t>
        </w:r>
        <w:proofErr w:type="spellEnd"/>
        <w:r>
          <w:rPr>
            <w:lang w:val="en-AU" w:eastAsia="de-DE"/>
          </w:rPr>
          <w:t xml:space="preserve"> for the application, based on an ongoing risk assessment process.</w:t>
        </w:r>
      </w:ins>
    </w:p>
    <w:p w14:paraId="0A25F442" w14:textId="7A19A9B4" w:rsidR="00490CDE" w:rsidDel="005A67A4" w:rsidRDefault="00490CDE" w:rsidP="000D47AF">
      <w:pPr>
        <w:pStyle w:val="BodyText"/>
        <w:jc w:val="both"/>
        <w:rPr>
          <w:del w:id="238" w:author="Peter Dam" w:date="2018-10-24T12:33:00Z"/>
          <w:lang w:eastAsia="de-DE"/>
        </w:rPr>
      </w:pPr>
      <w:del w:id="239" w:author="Peter Dam" w:date="2018-10-24T12:33:00Z">
        <w:r w:rsidDel="005A67A4">
          <w:rPr>
            <w:lang w:eastAsia="de-DE"/>
          </w:rPr>
          <w:delText xml:space="preserve">Types of MAtoN which could be used are </w:delText>
        </w:r>
        <w:r w:rsidRPr="00490CDE" w:rsidDel="005A67A4">
          <w:rPr>
            <w:lang w:eastAsia="de-DE"/>
          </w:rPr>
          <w:delText>physical or virtual</w:delText>
        </w:r>
        <w:r w:rsidR="00461893" w:rsidDel="005A67A4">
          <w:rPr>
            <w:lang w:eastAsia="de-DE"/>
          </w:rPr>
          <w:delText>. Choosing the correct type should be</w:delText>
        </w:r>
        <w:r w:rsidRPr="00490CDE" w:rsidDel="005A67A4">
          <w:rPr>
            <w:lang w:eastAsia="de-DE"/>
          </w:rPr>
          <w:delText xml:space="preserve"> based</w:delText>
        </w:r>
        <w:r w:rsidDel="005A67A4">
          <w:rPr>
            <w:lang w:eastAsia="de-DE"/>
          </w:rPr>
          <w:delText xml:space="preserve"> on risk assessment</w:delText>
        </w:r>
      </w:del>
      <w:del w:id="240" w:author="Peter Dam" w:date="2018-10-24T12:28:00Z">
        <w:r w:rsidR="00461893" w:rsidDel="005A67A4">
          <w:rPr>
            <w:lang w:eastAsia="de-DE"/>
          </w:rPr>
          <w:delText>,</w:delText>
        </w:r>
        <w:r w:rsidDel="005A67A4">
          <w:rPr>
            <w:lang w:eastAsia="de-DE"/>
          </w:rPr>
          <w:delText xml:space="preserve"> and </w:delText>
        </w:r>
      </w:del>
      <w:del w:id="241" w:author="Peter Dam" w:date="2018-10-24T12:33:00Z">
        <w:r w:rsidDel="005A67A4">
          <w:rPr>
            <w:lang w:eastAsia="de-DE"/>
          </w:rPr>
          <w:delText>depending on the task and the area involved. National Authorities should address or implement the best solution on a case by case scenario</w:delText>
        </w:r>
      </w:del>
      <w:del w:id="242" w:author="Peter Dam" w:date="2018-10-24T12:29:00Z">
        <w:r w:rsidDel="005A67A4">
          <w:rPr>
            <w:lang w:eastAsia="de-DE"/>
          </w:rPr>
          <w:delText>.</w:delText>
        </w:r>
      </w:del>
    </w:p>
    <w:p w14:paraId="554067BA" w14:textId="77777777" w:rsidR="00845A44" w:rsidRPr="00857D75"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243" w:name="_Toc496681973"/>
      <w:bookmarkStart w:id="244" w:name="_Toc496682140"/>
      <w:bookmarkStart w:id="245" w:name="_Toc449013353"/>
      <w:bookmarkStart w:id="246" w:name="_Toc528163921"/>
      <w:bookmarkEnd w:id="243"/>
      <w:bookmarkEnd w:id="244"/>
      <w:r w:rsidRPr="00857D75">
        <w:rPr>
          <w:lang w:val="en-IE"/>
        </w:rPr>
        <w:t xml:space="preserve">Physical </w:t>
      </w:r>
      <w:r w:rsidR="0051029F">
        <w:rPr>
          <w:lang w:val="en-IE"/>
        </w:rPr>
        <w:t>M</w:t>
      </w:r>
      <w:r w:rsidRPr="00857D75">
        <w:rPr>
          <w:lang w:val="en-IE"/>
        </w:rPr>
        <w:t>AtoN</w:t>
      </w:r>
      <w:bookmarkEnd w:id="245"/>
      <w:bookmarkEnd w:id="246"/>
    </w:p>
    <w:p w14:paraId="22D8271C" w14:textId="42155CCB" w:rsidR="00202E01" w:rsidRPr="000D47AF" w:rsidDel="00BC4CC8" w:rsidRDefault="00BC4CC8" w:rsidP="00BC4CC8">
      <w:pPr>
        <w:pStyle w:val="BodyText"/>
        <w:rPr>
          <w:del w:id="247" w:author="Peter Dam" w:date="2018-10-24T12:58:00Z"/>
          <w:highlight w:val="yellow"/>
          <w:lang w:eastAsia="de-DE"/>
        </w:rPr>
      </w:pPr>
      <w:ins w:id="248" w:author="Peter Dam" w:date="2018-10-24T12:58:00Z">
        <w:r w:rsidRPr="00BC4CC8">
          <w:rPr>
            <w:lang w:eastAsia="de-DE"/>
            <w:rPrChange w:id="249" w:author="Peter Dam" w:date="2018-10-24T12:59:00Z">
              <w:rPr>
                <w:highlight w:val="yellow"/>
                <w:lang w:eastAsia="de-DE"/>
              </w:rPr>
            </w:rPrChange>
          </w:rPr>
          <w:t xml:space="preserve">A physical </w:t>
        </w:r>
        <w:proofErr w:type="spellStart"/>
        <w:r w:rsidRPr="00BC4CC8">
          <w:rPr>
            <w:lang w:eastAsia="de-DE"/>
            <w:rPrChange w:id="250" w:author="Peter Dam" w:date="2018-10-24T12:59:00Z">
              <w:rPr>
                <w:highlight w:val="yellow"/>
                <w:lang w:eastAsia="de-DE"/>
              </w:rPr>
            </w:rPrChange>
          </w:rPr>
          <w:t>MAtoN</w:t>
        </w:r>
        <w:proofErr w:type="spellEnd"/>
        <w:r w:rsidRPr="00BC4CC8">
          <w:rPr>
            <w:lang w:eastAsia="de-DE"/>
            <w:rPrChange w:id="251" w:author="Peter Dam" w:date="2018-10-24T12:59:00Z">
              <w:rPr>
                <w:highlight w:val="yellow"/>
                <w:lang w:eastAsia="de-DE"/>
              </w:rPr>
            </w:rPrChange>
          </w:rPr>
          <w:t xml:space="preserve"> will </w:t>
        </w:r>
        <w:r w:rsidR="003E46FE" w:rsidRPr="003E46FE">
          <w:rPr>
            <w:lang w:eastAsia="de-DE"/>
          </w:rPr>
          <w:t>u</w:t>
        </w:r>
      </w:ins>
      <w:ins w:id="252" w:author="Peter Dam" w:date="2018-10-24T13:02:00Z">
        <w:r w:rsidR="003E46FE">
          <w:rPr>
            <w:lang w:eastAsia="de-DE"/>
          </w:rPr>
          <w:t>sually</w:t>
        </w:r>
      </w:ins>
      <w:ins w:id="253" w:author="Peter Dam" w:date="2018-10-24T12:58:00Z">
        <w:r w:rsidRPr="00BC4CC8">
          <w:rPr>
            <w:lang w:eastAsia="de-DE"/>
            <w:rPrChange w:id="254" w:author="Peter Dam" w:date="2018-10-24T12:59:00Z">
              <w:rPr>
                <w:highlight w:val="yellow"/>
                <w:lang w:eastAsia="de-DE"/>
              </w:rPr>
            </w:rPrChange>
          </w:rPr>
          <w:t xml:space="preserve"> fit the description of a special mark with </w:t>
        </w:r>
        <w:proofErr w:type="spellStart"/>
        <w:r w:rsidRPr="00BC4CC8">
          <w:rPr>
            <w:lang w:eastAsia="de-DE"/>
            <w:rPrChange w:id="255" w:author="Peter Dam" w:date="2018-10-24T12:59:00Z">
              <w:rPr>
                <w:highlight w:val="yellow"/>
                <w:lang w:eastAsia="de-DE"/>
              </w:rPr>
            </w:rPrChange>
          </w:rPr>
          <w:t>MAtoN</w:t>
        </w:r>
        <w:proofErr w:type="spellEnd"/>
        <w:r w:rsidRPr="00BC4CC8">
          <w:rPr>
            <w:lang w:eastAsia="de-DE"/>
            <w:rPrChange w:id="256" w:author="Peter Dam" w:date="2018-10-24T12:59:00Z">
              <w:rPr>
                <w:highlight w:val="yellow"/>
                <w:lang w:eastAsia="de-DE"/>
              </w:rPr>
            </w:rPrChange>
          </w:rPr>
          <w:t xml:space="preserve"> specific characteristics. Depending on the applicati</w:t>
        </w:r>
        <w:r w:rsidR="003E46FE" w:rsidRPr="003E46FE">
          <w:rPr>
            <w:lang w:eastAsia="de-DE"/>
          </w:rPr>
          <w:t xml:space="preserve">on, the size and shape of </w:t>
        </w:r>
      </w:ins>
      <w:ins w:id="257" w:author="Peter Dam" w:date="2018-10-24T13:02:00Z">
        <w:r w:rsidR="003E46FE">
          <w:rPr>
            <w:lang w:eastAsia="de-DE"/>
          </w:rPr>
          <w:t>the floating object</w:t>
        </w:r>
      </w:ins>
      <w:ins w:id="258" w:author="Peter Dam" w:date="2018-10-24T12:58:00Z">
        <w:r w:rsidRPr="00BC4CC8">
          <w:rPr>
            <w:lang w:eastAsia="de-DE"/>
            <w:rPrChange w:id="259" w:author="Peter Dam" w:date="2018-10-24T12:59:00Z">
              <w:rPr>
                <w:highlight w:val="yellow"/>
                <w:lang w:eastAsia="de-DE"/>
              </w:rPr>
            </w:rPrChange>
          </w:rPr>
          <w:t xml:space="preserve"> will vary based on the way in which it is deployed. Physical </w:t>
        </w:r>
        <w:proofErr w:type="spellStart"/>
        <w:r w:rsidRPr="00BC4CC8">
          <w:rPr>
            <w:lang w:eastAsia="de-DE"/>
            <w:rPrChange w:id="260" w:author="Peter Dam" w:date="2018-10-24T12:59:00Z">
              <w:rPr>
                <w:highlight w:val="yellow"/>
                <w:lang w:eastAsia="de-DE"/>
              </w:rPr>
            </w:rPrChange>
          </w:rPr>
          <w:t>MAtoN</w:t>
        </w:r>
        <w:proofErr w:type="spellEnd"/>
        <w:r w:rsidRPr="00BC4CC8">
          <w:rPr>
            <w:lang w:eastAsia="de-DE"/>
            <w:rPrChange w:id="261" w:author="Peter Dam" w:date="2018-10-24T12:59:00Z">
              <w:rPr>
                <w:highlight w:val="yellow"/>
                <w:lang w:eastAsia="de-DE"/>
              </w:rPr>
            </w:rPrChange>
          </w:rPr>
          <w:t xml:space="preserve"> may also be used to mark a moving object, for example the extremity of a towed array  from a seismic survey vessel.</w:t>
        </w:r>
      </w:ins>
      <w:ins w:id="262" w:author="Peter Dam" w:date="2018-10-24T12:59:00Z">
        <w:r>
          <w:rPr>
            <w:lang w:eastAsia="de-DE"/>
          </w:rPr>
          <w:t xml:space="preserve"> </w:t>
        </w:r>
      </w:ins>
      <w:ins w:id="263" w:author="Peter Dam" w:date="2018-10-24T12:58:00Z">
        <w:r w:rsidRPr="00BC4CC8">
          <w:rPr>
            <w:lang w:val="en-AU" w:eastAsia="de-DE"/>
            <w:rPrChange w:id="264" w:author="Peter Dam" w:date="2018-10-24T12:59:00Z">
              <w:rPr>
                <w:highlight w:val="yellow"/>
                <w:lang w:val="en-AU" w:eastAsia="de-DE"/>
              </w:rPr>
            </w:rPrChange>
          </w:rPr>
          <w:t xml:space="preserve">Physical </w:t>
        </w:r>
        <w:proofErr w:type="spellStart"/>
        <w:r w:rsidRPr="00BC4CC8">
          <w:rPr>
            <w:lang w:val="en-AU" w:eastAsia="de-DE"/>
            <w:rPrChange w:id="265" w:author="Peter Dam" w:date="2018-10-24T12:59:00Z">
              <w:rPr>
                <w:highlight w:val="yellow"/>
                <w:lang w:val="en-AU" w:eastAsia="de-DE"/>
              </w:rPr>
            </w:rPrChange>
          </w:rPr>
          <w:t>MAtoN</w:t>
        </w:r>
        <w:proofErr w:type="spellEnd"/>
        <w:r w:rsidRPr="00BC4CC8">
          <w:rPr>
            <w:lang w:val="en-AU" w:eastAsia="de-DE"/>
            <w:rPrChange w:id="266" w:author="Peter Dam" w:date="2018-10-24T12:59:00Z">
              <w:rPr>
                <w:highlight w:val="yellow"/>
                <w:lang w:val="en-AU" w:eastAsia="de-DE"/>
              </w:rPr>
            </w:rPrChange>
          </w:rPr>
          <w:t xml:space="preserve"> shall be designed to meet the following specifications for the light characteristics:</w:t>
        </w:r>
      </w:ins>
      <w:commentRangeStart w:id="267"/>
      <w:del w:id="268" w:author="Peter Dam" w:date="2018-10-24T12:58:00Z">
        <w:r w:rsidR="00845A44" w:rsidRPr="000D47AF" w:rsidDel="00BC4CC8">
          <w:rPr>
            <w:highlight w:val="yellow"/>
            <w:lang w:eastAsia="de-DE"/>
          </w:rPr>
          <w:delText xml:space="preserve">When using physical </w:delText>
        </w:r>
        <w:r w:rsidR="00857D75" w:rsidRPr="000D47AF" w:rsidDel="00BC4CC8">
          <w:rPr>
            <w:highlight w:val="yellow"/>
            <w:lang w:eastAsia="de-DE"/>
          </w:rPr>
          <w:delText>M</w:delText>
        </w:r>
        <w:r w:rsidR="00845A44" w:rsidRPr="000D47AF" w:rsidDel="00BC4CC8">
          <w:rPr>
            <w:highlight w:val="yellow"/>
            <w:lang w:eastAsia="de-DE"/>
          </w:rPr>
          <w:delText xml:space="preserve">AtoN, the following </w:delText>
        </w:r>
        <w:r w:rsidR="00202E01" w:rsidRPr="000D47AF" w:rsidDel="00BC4CC8">
          <w:rPr>
            <w:highlight w:val="yellow"/>
            <w:lang w:eastAsia="de-DE"/>
          </w:rPr>
          <w:delText>MBS Marks could be used:</w:delText>
        </w:r>
      </w:del>
    </w:p>
    <w:p w14:paraId="59611D29" w14:textId="6872107E" w:rsidR="00202E01" w:rsidRPr="000D47AF" w:rsidDel="00BC4CC8" w:rsidRDefault="00202E01" w:rsidP="00202E01">
      <w:pPr>
        <w:pStyle w:val="ListParagraph"/>
        <w:numPr>
          <w:ilvl w:val="0"/>
          <w:numId w:val="47"/>
        </w:numPr>
        <w:autoSpaceDE w:val="0"/>
        <w:autoSpaceDN w:val="0"/>
        <w:adjustRightInd w:val="0"/>
        <w:rPr>
          <w:del w:id="269" w:author="Peter Dam" w:date="2018-10-24T12:58:00Z"/>
          <w:rFonts w:asciiTheme="majorHAnsi" w:eastAsia="Times New Roman" w:hAnsiTheme="majorHAnsi" w:cs="Arial"/>
          <w:highlight w:val="yellow"/>
          <w:lang w:val="en-IE"/>
        </w:rPr>
      </w:pPr>
      <w:del w:id="270" w:author="Peter Dam" w:date="2018-10-24T12:58:00Z">
        <w:r w:rsidRPr="000D47AF" w:rsidDel="00BC4CC8">
          <w:rPr>
            <w:rFonts w:asciiTheme="majorHAnsi" w:eastAsia="Times New Roman" w:hAnsiTheme="majorHAnsi" w:cs="Arial"/>
            <w:highlight w:val="yellow"/>
            <w:lang w:val="en-IE"/>
          </w:rPr>
          <w:delText xml:space="preserve">Special Marks </w:delText>
        </w:r>
      </w:del>
    </w:p>
    <w:p w14:paraId="7DA88C60" w14:textId="67202B65" w:rsidR="00915F7E" w:rsidRPr="000D47AF" w:rsidDel="00BC4CC8" w:rsidRDefault="00FE51E2" w:rsidP="00202E01">
      <w:pPr>
        <w:pStyle w:val="ListParagraph"/>
        <w:numPr>
          <w:ilvl w:val="0"/>
          <w:numId w:val="47"/>
        </w:numPr>
        <w:autoSpaceDE w:val="0"/>
        <w:autoSpaceDN w:val="0"/>
        <w:adjustRightInd w:val="0"/>
        <w:rPr>
          <w:del w:id="271" w:author="Peter Dam" w:date="2018-10-24T12:58:00Z"/>
          <w:rFonts w:asciiTheme="majorHAnsi" w:eastAsia="Times New Roman" w:hAnsiTheme="majorHAnsi" w:cs="Arial"/>
          <w:highlight w:val="yellow"/>
          <w:lang w:val="en-IE"/>
        </w:rPr>
      </w:pPr>
      <w:del w:id="272" w:author="Peter Dam" w:date="2018-10-24T12:58:00Z">
        <w:r w:rsidRPr="000D47AF" w:rsidDel="00BC4CC8">
          <w:rPr>
            <w:rFonts w:asciiTheme="majorHAnsi" w:eastAsia="Times New Roman" w:hAnsiTheme="majorHAnsi" w:cs="Arial"/>
            <w:highlight w:val="yellow"/>
            <w:lang w:val="en-IE"/>
          </w:rPr>
          <w:delText>Emergency Wreck</w:delText>
        </w:r>
        <w:r w:rsidR="00202E01" w:rsidRPr="000D47AF" w:rsidDel="00BC4CC8">
          <w:rPr>
            <w:rFonts w:asciiTheme="majorHAnsi" w:eastAsia="Times New Roman" w:hAnsiTheme="majorHAnsi" w:cs="Arial"/>
            <w:highlight w:val="yellow"/>
            <w:lang w:val="en-IE"/>
          </w:rPr>
          <w:delText xml:space="preserve"> Marks</w:delText>
        </w:r>
      </w:del>
    </w:p>
    <w:p w14:paraId="05A0DB7F" w14:textId="040E3632" w:rsidR="00FE51E2" w:rsidRDefault="00FE51E2">
      <w:pPr>
        <w:autoSpaceDE w:val="0"/>
        <w:autoSpaceDN w:val="0"/>
        <w:adjustRightInd w:val="0"/>
        <w:rPr>
          <w:ins w:id="273" w:author="Peter Dam" w:date="2018-10-24T15:27:00Z"/>
          <w:rFonts w:asciiTheme="majorHAnsi" w:eastAsia="Times New Roman" w:hAnsiTheme="majorHAnsi" w:cs="Arial"/>
          <w:highlight w:val="yellow"/>
          <w:lang w:val="en-IE"/>
        </w:rPr>
        <w:pPrChange w:id="274" w:author="Peter Dam" w:date="2018-10-24T15:27:00Z">
          <w:pPr>
            <w:pStyle w:val="ListParagraph"/>
            <w:autoSpaceDE w:val="0"/>
            <w:autoSpaceDN w:val="0"/>
            <w:adjustRightInd w:val="0"/>
            <w:ind w:left="1428"/>
          </w:pPr>
        </w:pPrChange>
      </w:pPr>
    </w:p>
    <w:p w14:paraId="53908064" w14:textId="65D8F961" w:rsidR="00D54461" w:rsidRDefault="00D54461">
      <w:pPr>
        <w:autoSpaceDE w:val="0"/>
        <w:autoSpaceDN w:val="0"/>
        <w:adjustRightInd w:val="0"/>
        <w:rPr>
          <w:ins w:id="275" w:author="Peter Dam" w:date="2018-10-24T15:27:00Z"/>
          <w:rFonts w:asciiTheme="majorHAnsi" w:eastAsia="Times New Roman" w:hAnsiTheme="majorHAnsi" w:cs="Arial"/>
          <w:highlight w:val="yellow"/>
          <w:lang w:val="en-IE"/>
        </w:rPr>
        <w:pPrChange w:id="276" w:author="Peter Dam" w:date="2018-10-24T15:27:00Z">
          <w:pPr>
            <w:pStyle w:val="ListParagraph"/>
            <w:autoSpaceDE w:val="0"/>
            <w:autoSpaceDN w:val="0"/>
            <w:adjustRightInd w:val="0"/>
            <w:ind w:left="1428"/>
          </w:pPr>
        </w:pPrChange>
      </w:pPr>
      <w:ins w:id="277" w:author="Peter Dam" w:date="2018-10-24T15:27:00Z">
        <w:r>
          <w:rPr>
            <w:rFonts w:asciiTheme="majorHAnsi" w:eastAsia="Times New Roman" w:hAnsiTheme="majorHAnsi" w:cs="Arial"/>
            <w:highlight w:val="yellow"/>
            <w:lang w:val="en-IE"/>
          </w:rPr>
          <w:t>The committee needs to consider the following:</w:t>
        </w:r>
      </w:ins>
    </w:p>
    <w:p w14:paraId="64387B24" w14:textId="0B6F59FA" w:rsidR="00D54461" w:rsidRDefault="00D54461">
      <w:pPr>
        <w:pStyle w:val="ListParagraph"/>
        <w:numPr>
          <w:ilvl w:val="0"/>
          <w:numId w:val="54"/>
        </w:numPr>
        <w:autoSpaceDE w:val="0"/>
        <w:autoSpaceDN w:val="0"/>
        <w:adjustRightInd w:val="0"/>
        <w:rPr>
          <w:ins w:id="278" w:author="Peter Dam" w:date="2018-10-24T15:27:00Z"/>
          <w:rFonts w:asciiTheme="majorHAnsi" w:eastAsia="Times New Roman" w:hAnsiTheme="majorHAnsi" w:cs="Arial"/>
          <w:highlight w:val="yellow"/>
          <w:lang w:val="en-IE"/>
        </w:rPr>
        <w:pPrChange w:id="279" w:author="Peter Dam" w:date="2018-10-24T15:27:00Z">
          <w:pPr>
            <w:pStyle w:val="ListParagraph"/>
            <w:autoSpaceDE w:val="0"/>
            <w:autoSpaceDN w:val="0"/>
            <w:adjustRightInd w:val="0"/>
            <w:ind w:left="1428"/>
          </w:pPr>
        </w:pPrChange>
      </w:pPr>
      <w:ins w:id="280" w:author="Peter Dam" w:date="2018-10-24T15:27:00Z">
        <w:r>
          <w:rPr>
            <w:rFonts w:asciiTheme="majorHAnsi" w:eastAsia="Times New Roman" w:hAnsiTheme="majorHAnsi" w:cs="Arial"/>
            <w:highlight w:val="yellow"/>
            <w:lang w:val="en-IE"/>
          </w:rPr>
          <w:t>Is a top mark necessary</w:t>
        </w:r>
      </w:ins>
      <w:ins w:id="281" w:author="Peter Dam" w:date="2018-10-24T15:31:00Z">
        <w:r w:rsidR="00144A11">
          <w:rPr>
            <w:rFonts w:asciiTheme="majorHAnsi" w:eastAsia="Times New Roman" w:hAnsiTheme="majorHAnsi" w:cs="Arial"/>
            <w:highlight w:val="yellow"/>
            <w:lang w:val="en-IE"/>
          </w:rPr>
          <w:t>(or even possible)</w:t>
        </w:r>
      </w:ins>
      <w:ins w:id="282" w:author="Peter Dam" w:date="2018-10-24T15:27:00Z">
        <w:r w:rsidR="00144A11">
          <w:rPr>
            <w:rFonts w:asciiTheme="majorHAnsi" w:eastAsia="Times New Roman" w:hAnsiTheme="majorHAnsi" w:cs="Arial"/>
            <w:highlight w:val="yellow"/>
            <w:lang w:val="en-IE"/>
          </w:rPr>
          <w:t>, and can a top mark be used</w:t>
        </w:r>
      </w:ins>
      <w:ins w:id="283" w:author="Peter Dam" w:date="2018-10-24T15:31:00Z">
        <w:r w:rsidR="00144A11">
          <w:rPr>
            <w:rFonts w:asciiTheme="majorHAnsi" w:eastAsia="Times New Roman" w:hAnsiTheme="majorHAnsi" w:cs="Arial"/>
            <w:highlight w:val="yellow"/>
            <w:lang w:val="en-IE"/>
          </w:rPr>
          <w:t xml:space="preserve"> on something that is moving?</w:t>
        </w:r>
      </w:ins>
    </w:p>
    <w:p w14:paraId="1BA74384" w14:textId="6DEA12FA" w:rsidR="00D54461" w:rsidRDefault="00D54461">
      <w:pPr>
        <w:pStyle w:val="ListParagraph"/>
        <w:numPr>
          <w:ilvl w:val="0"/>
          <w:numId w:val="54"/>
        </w:numPr>
        <w:autoSpaceDE w:val="0"/>
        <w:autoSpaceDN w:val="0"/>
        <w:adjustRightInd w:val="0"/>
        <w:rPr>
          <w:ins w:id="284" w:author="Peter Dam" w:date="2018-10-24T15:28:00Z"/>
          <w:rFonts w:asciiTheme="majorHAnsi" w:eastAsia="Times New Roman" w:hAnsiTheme="majorHAnsi" w:cs="Arial"/>
          <w:highlight w:val="yellow"/>
          <w:lang w:val="en-IE"/>
        </w:rPr>
        <w:pPrChange w:id="285" w:author="Peter Dam" w:date="2018-10-24T15:27:00Z">
          <w:pPr>
            <w:pStyle w:val="ListParagraph"/>
            <w:autoSpaceDE w:val="0"/>
            <w:autoSpaceDN w:val="0"/>
            <w:adjustRightInd w:val="0"/>
            <w:ind w:left="1428"/>
          </w:pPr>
        </w:pPrChange>
      </w:pPr>
      <w:ins w:id="286" w:author="Peter Dam" w:date="2018-10-24T15:28:00Z">
        <w:r>
          <w:rPr>
            <w:rFonts w:asciiTheme="majorHAnsi" w:eastAsia="Times New Roman" w:hAnsiTheme="majorHAnsi" w:cs="Arial"/>
            <w:highlight w:val="yellow"/>
            <w:lang w:val="en-IE"/>
          </w:rPr>
          <w:t xml:space="preserve">Should a </w:t>
        </w:r>
        <w:proofErr w:type="spellStart"/>
        <w:r>
          <w:rPr>
            <w:rFonts w:asciiTheme="majorHAnsi" w:eastAsia="Times New Roman" w:hAnsiTheme="majorHAnsi" w:cs="Arial"/>
            <w:highlight w:val="yellow"/>
            <w:lang w:val="en-IE"/>
          </w:rPr>
          <w:t>coloiured</w:t>
        </w:r>
        <w:proofErr w:type="spellEnd"/>
        <w:r>
          <w:rPr>
            <w:rFonts w:asciiTheme="majorHAnsi" w:eastAsia="Times New Roman" w:hAnsiTheme="majorHAnsi" w:cs="Arial"/>
            <w:highlight w:val="yellow"/>
            <w:lang w:val="en-IE"/>
          </w:rPr>
          <w:t xml:space="preserve"> buoy be necessary or optional based on the expectation that the buoy will move</w:t>
        </w:r>
      </w:ins>
    </w:p>
    <w:p w14:paraId="011DC3B8" w14:textId="3EDDCFAB" w:rsidR="00D54461" w:rsidRDefault="00D54461">
      <w:pPr>
        <w:pStyle w:val="ListParagraph"/>
        <w:numPr>
          <w:ilvl w:val="0"/>
          <w:numId w:val="54"/>
        </w:numPr>
        <w:autoSpaceDE w:val="0"/>
        <w:autoSpaceDN w:val="0"/>
        <w:adjustRightInd w:val="0"/>
        <w:rPr>
          <w:ins w:id="287" w:author="Peter Dam" w:date="2018-10-24T15:29:00Z"/>
          <w:rFonts w:asciiTheme="majorHAnsi" w:eastAsia="Times New Roman" w:hAnsiTheme="majorHAnsi" w:cs="Arial"/>
          <w:highlight w:val="yellow"/>
          <w:lang w:val="en-IE"/>
        </w:rPr>
        <w:pPrChange w:id="288" w:author="Peter Dam" w:date="2018-10-24T15:27:00Z">
          <w:pPr>
            <w:pStyle w:val="ListParagraph"/>
            <w:autoSpaceDE w:val="0"/>
            <w:autoSpaceDN w:val="0"/>
            <w:adjustRightInd w:val="0"/>
            <w:ind w:left="1428"/>
          </w:pPr>
        </w:pPrChange>
      </w:pPr>
      <w:ins w:id="289" w:author="Peter Dam" w:date="2018-10-24T15:28:00Z">
        <w:r>
          <w:rPr>
            <w:rFonts w:asciiTheme="majorHAnsi" w:eastAsia="Times New Roman" w:hAnsiTheme="majorHAnsi" w:cs="Arial"/>
            <w:highlight w:val="yellow"/>
            <w:lang w:val="en-IE"/>
          </w:rPr>
          <w:t xml:space="preserve">If a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is fitted to a physical object, such as the Ocean </w:t>
        </w:r>
        <w:proofErr w:type="spellStart"/>
        <w:r>
          <w:rPr>
            <w:rFonts w:asciiTheme="majorHAnsi" w:eastAsia="Times New Roman" w:hAnsiTheme="majorHAnsi" w:cs="Arial"/>
            <w:highlight w:val="yellow"/>
            <w:lang w:val="en-IE"/>
          </w:rPr>
          <w:t>Cleanup</w:t>
        </w:r>
        <w:proofErr w:type="spellEnd"/>
        <w:r>
          <w:rPr>
            <w:rFonts w:asciiTheme="majorHAnsi" w:eastAsia="Times New Roman" w:hAnsiTheme="majorHAnsi" w:cs="Arial"/>
            <w:highlight w:val="yellow"/>
            <w:lang w:val="en-IE"/>
          </w:rPr>
          <w:t xml:space="preserve"> device, will it have a top mark and colour scheme, or is a light and AIS </w:t>
        </w:r>
        <w:proofErr w:type="spellStart"/>
        <w:r>
          <w:rPr>
            <w:rFonts w:asciiTheme="majorHAnsi" w:eastAsia="Times New Roman" w:hAnsiTheme="majorHAnsi" w:cs="Arial"/>
            <w:highlight w:val="yellow"/>
            <w:lang w:val="en-IE"/>
          </w:rPr>
          <w:t>AtoN</w:t>
        </w:r>
        <w:proofErr w:type="spellEnd"/>
        <w:r>
          <w:rPr>
            <w:rFonts w:asciiTheme="majorHAnsi" w:eastAsia="Times New Roman" w:hAnsiTheme="majorHAnsi" w:cs="Arial"/>
            <w:highlight w:val="yellow"/>
            <w:lang w:val="en-IE"/>
          </w:rPr>
          <w:t xml:space="preserve"> </w:t>
        </w:r>
        <w:proofErr w:type="spellStart"/>
        <w:r>
          <w:rPr>
            <w:rFonts w:asciiTheme="majorHAnsi" w:eastAsia="Times New Roman" w:hAnsiTheme="majorHAnsi" w:cs="Arial"/>
            <w:highlight w:val="yellow"/>
            <w:lang w:val="en-IE"/>
          </w:rPr>
          <w:t>b</w:t>
        </w:r>
      </w:ins>
      <w:ins w:id="290" w:author="Peter Dam" w:date="2018-10-24T15:29:00Z">
        <w:r>
          <w:rPr>
            <w:rFonts w:asciiTheme="majorHAnsi" w:eastAsia="Times New Roman" w:hAnsiTheme="majorHAnsi" w:cs="Arial"/>
            <w:highlight w:val="yellow"/>
            <w:lang w:val="en-IE"/>
          </w:rPr>
          <w:t>asestation</w:t>
        </w:r>
        <w:proofErr w:type="spellEnd"/>
        <w:r>
          <w:rPr>
            <w:rFonts w:asciiTheme="majorHAnsi" w:eastAsia="Times New Roman" w:hAnsiTheme="majorHAnsi" w:cs="Arial"/>
            <w:highlight w:val="yellow"/>
            <w:lang w:val="en-IE"/>
          </w:rPr>
          <w:t xml:space="preserve"> sufficient?</w:t>
        </w:r>
      </w:ins>
    </w:p>
    <w:p w14:paraId="1B3AEE89" w14:textId="3D7C2FAD" w:rsidR="00D54461" w:rsidRDefault="00D54461">
      <w:pPr>
        <w:pStyle w:val="ListParagraph"/>
        <w:numPr>
          <w:ilvl w:val="0"/>
          <w:numId w:val="54"/>
        </w:numPr>
        <w:autoSpaceDE w:val="0"/>
        <w:autoSpaceDN w:val="0"/>
        <w:adjustRightInd w:val="0"/>
        <w:rPr>
          <w:ins w:id="291" w:author="Peter Dam" w:date="2018-10-24T16:08:00Z"/>
          <w:rFonts w:asciiTheme="majorHAnsi" w:eastAsia="Times New Roman" w:hAnsiTheme="majorHAnsi" w:cs="Arial"/>
          <w:highlight w:val="yellow"/>
          <w:lang w:val="en-IE"/>
        </w:rPr>
        <w:pPrChange w:id="292" w:author="Peter Dam" w:date="2018-10-24T15:27:00Z">
          <w:pPr>
            <w:pStyle w:val="ListParagraph"/>
            <w:autoSpaceDE w:val="0"/>
            <w:autoSpaceDN w:val="0"/>
            <w:adjustRightInd w:val="0"/>
            <w:ind w:left="1428"/>
          </w:pPr>
        </w:pPrChange>
      </w:pPr>
      <w:ins w:id="293" w:author="Peter Dam" w:date="2018-10-24T15:30:00Z">
        <w:r>
          <w:rPr>
            <w:rFonts w:asciiTheme="majorHAnsi" w:eastAsia="Times New Roman" w:hAnsiTheme="majorHAnsi" w:cs="Arial"/>
            <w:highlight w:val="yellow"/>
            <w:lang w:val="en-IE"/>
          </w:rPr>
          <w:t>Can the design and make up of a physical be prescribed based on the range of ways that one ‘may’ be deployed</w:t>
        </w:r>
        <w:r w:rsidR="00144A11">
          <w:rPr>
            <w:rFonts w:asciiTheme="majorHAnsi" w:eastAsia="Times New Roman" w:hAnsiTheme="majorHAnsi" w:cs="Arial"/>
            <w:highlight w:val="yellow"/>
            <w:lang w:val="en-IE"/>
          </w:rPr>
          <w:t>?</w:t>
        </w:r>
      </w:ins>
    </w:p>
    <w:p w14:paraId="2C4D1727" w14:textId="77777777" w:rsidR="00292679" w:rsidRPr="00292679" w:rsidRDefault="00292679">
      <w:pPr>
        <w:autoSpaceDE w:val="0"/>
        <w:autoSpaceDN w:val="0"/>
        <w:adjustRightInd w:val="0"/>
        <w:rPr>
          <w:rFonts w:asciiTheme="majorHAnsi" w:eastAsia="Times New Roman" w:hAnsiTheme="majorHAnsi" w:cs="Arial"/>
          <w:highlight w:val="yellow"/>
          <w:lang w:val="en-IE"/>
          <w:rPrChange w:id="294" w:author="Peter Dam" w:date="2018-10-24T16:08:00Z">
            <w:rPr>
              <w:highlight w:val="yellow"/>
              <w:lang w:val="en-IE"/>
            </w:rPr>
          </w:rPrChange>
        </w:rPr>
        <w:pPrChange w:id="295" w:author="Peter Dam" w:date="2018-10-24T16:08:00Z">
          <w:pPr>
            <w:pStyle w:val="ListParagraph"/>
            <w:autoSpaceDE w:val="0"/>
            <w:autoSpaceDN w:val="0"/>
            <w:adjustRightInd w:val="0"/>
            <w:ind w:left="1428"/>
          </w:pPr>
        </w:pPrChange>
      </w:pPr>
    </w:p>
    <w:p w14:paraId="11AE90B5" w14:textId="77777777" w:rsidR="00E5394B" w:rsidRPr="000D47AF" w:rsidRDefault="00E5394B" w:rsidP="00915F7E">
      <w:pPr>
        <w:autoSpaceDE w:val="0"/>
        <w:autoSpaceDN w:val="0"/>
        <w:adjustRightInd w:val="0"/>
        <w:rPr>
          <w:rFonts w:asciiTheme="majorHAnsi" w:eastAsia="Times New Roman" w:hAnsiTheme="majorHAnsi" w:cs="Arial"/>
          <w:highlight w:val="yellow"/>
          <w:lang w:val="en-IE"/>
        </w:rPr>
      </w:pPr>
    </w:p>
    <w:p w14:paraId="70F22ED7" w14:textId="770AC5C6" w:rsidR="00B56CEC" w:rsidRPr="000D47AF" w:rsidRDefault="00B56CEC" w:rsidP="00B56CEC">
      <w:pPr>
        <w:pStyle w:val="Caption"/>
        <w:keepNext/>
        <w:jc w:val="center"/>
        <w:rPr>
          <w:b w:val="0"/>
          <w:i w:val="0"/>
          <w:color w:val="auto"/>
          <w:szCs w:val="18"/>
          <w:highlight w:val="yellow"/>
          <w:u w:val="none"/>
        </w:rPr>
      </w:pPr>
      <w:bookmarkStart w:id="296" w:name="_Toc465149401"/>
      <w:commentRangeStart w:id="297"/>
      <w:r w:rsidRPr="000D47AF">
        <w:rPr>
          <w:b w:val="0"/>
          <w:i w:val="0"/>
          <w:color w:val="auto"/>
          <w:szCs w:val="18"/>
          <w:highlight w:val="yellow"/>
          <w:u w:val="none"/>
        </w:rPr>
        <w:t xml:space="preserve">Table </w:t>
      </w:r>
      <w:r w:rsidR="007F7361" w:rsidRPr="000D47AF">
        <w:rPr>
          <w:b w:val="0"/>
          <w:i w:val="0"/>
          <w:color w:val="auto"/>
          <w:szCs w:val="18"/>
          <w:highlight w:val="yellow"/>
          <w:u w:val="none"/>
        </w:rPr>
        <w:fldChar w:fldCharType="begin"/>
      </w:r>
      <w:r w:rsidRPr="000D47AF">
        <w:rPr>
          <w:b w:val="0"/>
          <w:i w:val="0"/>
          <w:color w:val="auto"/>
          <w:szCs w:val="18"/>
          <w:highlight w:val="yellow"/>
          <w:u w:val="none"/>
        </w:rPr>
        <w:instrText xml:space="preserve"> SEQ Table \* ARABIC </w:instrText>
      </w:r>
      <w:r w:rsidR="007F7361" w:rsidRPr="000D47AF">
        <w:rPr>
          <w:b w:val="0"/>
          <w:i w:val="0"/>
          <w:color w:val="auto"/>
          <w:szCs w:val="18"/>
          <w:highlight w:val="yellow"/>
          <w:u w:val="none"/>
        </w:rPr>
        <w:fldChar w:fldCharType="separate"/>
      </w:r>
      <w:r w:rsidRPr="000D47AF">
        <w:rPr>
          <w:b w:val="0"/>
          <w:i w:val="0"/>
          <w:noProof/>
          <w:color w:val="auto"/>
          <w:szCs w:val="18"/>
          <w:highlight w:val="yellow"/>
          <w:u w:val="none"/>
        </w:rPr>
        <w:t>1</w:t>
      </w:r>
      <w:r w:rsidR="007F7361" w:rsidRPr="000D47AF">
        <w:rPr>
          <w:b w:val="0"/>
          <w:i w:val="0"/>
          <w:color w:val="auto"/>
          <w:szCs w:val="18"/>
          <w:highlight w:val="yellow"/>
          <w:u w:val="none"/>
        </w:rPr>
        <w:fldChar w:fldCharType="end"/>
      </w:r>
      <w:r w:rsidRPr="000D47AF">
        <w:rPr>
          <w:b w:val="0"/>
          <w:i w:val="0"/>
          <w:color w:val="auto"/>
          <w:szCs w:val="18"/>
          <w:highlight w:val="yellow"/>
          <w:u w:val="none"/>
        </w:rPr>
        <w:t xml:space="preserve">- </w:t>
      </w:r>
      <w:commentRangeEnd w:id="297"/>
      <w:r w:rsidR="007353CB">
        <w:rPr>
          <w:rStyle w:val="CommentReference"/>
          <w:b w:val="0"/>
          <w:bCs w:val="0"/>
          <w:i w:val="0"/>
          <w:color w:val="auto"/>
          <w:u w:val="none"/>
        </w:rPr>
        <w:commentReference w:id="297"/>
      </w:r>
      <w:del w:id="298" w:author="Peter Dam" w:date="2018-10-24T16:23:00Z">
        <w:r w:rsidRPr="000D47AF" w:rsidDel="009D5B4F">
          <w:rPr>
            <w:b w:val="0"/>
            <w:i w:val="0"/>
            <w:color w:val="auto"/>
            <w:szCs w:val="18"/>
            <w:highlight w:val="yellow"/>
            <w:u w:val="none"/>
          </w:rPr>
          <w:delText>Light colour and Rhythm</w:delText>
        </w:r>
      </w:del>
      <w:bookmarkEnd w:id="296"/>
      <w:ins w:id="299" w:author="Peter Dam" w:date="2018-10-24T16:23:00Z">
        <w:r w:rsidR="009D5B4F">
          <w:rPr>
            <w:b w:val="0"/>
            <w:i w:val="0"/>
            <w:color w:val="auto"/>
            <w:szCs w:val="18"/>
            <w:highlight w:val="yellow"/>
            <w:u w:val="none"/>
          </w:rPr>
          <w:t xml:space="preserve">characteristics </w:t>
        </w:r>
      </w:ins>
    </w:p>
    <w:tbl>
      <w:tblPr>
        <w:tblStyle w:val="TableGrid"/>
        <w:tblW w:w="0" w:type="auto"/>
        <w:jc w:val="center"/>
        <w:tblLook w:val="04A0" w:firstRow="1" w:lastRow="0" w:firstColumn="1" w:lastColumn="0" w:noHBand="0" w:noVBand="1"/>
      </w:tblPr>
      <w:tblGrid>
        <w:gridCol w:w="1874"/>
        <w:gridCol w:w="7022"/>
        <w:tblGridChange w:id="300">
          <w:tblGrid>
            <w:gridCol w:w="1874"/>
            <w:gridCol w:w="6561"/>
            <w:gridCol w:w="461"/>
          </w:tblGrid>
        </w:tblGridChange>
      </w:tblGrid>
      <w:tr w:rsidR="009D5B4F" w:rsidRPr="00462450" w14:paraId="54E3DF60" w14:textId="77777777" w:rsidTr="00292679">
        <w:trPr>
          <w:jc w:val="center"/>
          <w:ins w:id="301" w:author="Peter Dam" w:date="2018-10-24T16:24:00Z"/>
        </w:trPr>
        <w:tc>
          <w:tcPr>
            <w:tcW w:w="1874" w:type="dxa"/>
          </w:tcPr>
          <w:p w14:paraId="6B4BC7C0" w14:textId="546A59A2" w:rsidR="009D5B4F" w:rsidRPr="000D47AF" w:rsidRDefault="009D5B4F" w:rsidP="00915F7E">
            <w:pPr>
              <w:autoSpaceDE w:val="0"/>
              <w:autoSpaceDN w:val="0"/>
              <w:adjustRightInd w:val="0"/>
              <w:rPr>
                <w:ins w:id="302" w:author="Peter Dam" w:date="2018-10-24T16:24:00Z"/>
                <w:rFonts w:asciiTheme="majorHAnsi" w:eastAsia="Times New Roman" w:hAnsiTheme="majorHAnsi" w:cs="Arial"/>
                <w:sz w:val="22"/>
                <w:highlight w:val="yellow"/>
                <w:lang w:val="en-IE"/>
              </w:rPr>
            </w:pPr>
            <w:ins w:id="303" w:author="Peter Dam" w:date="2018-10-24T16:24:00Z">
              <w:r>
                <w:rPr>
                  <w:rFonts w:asciiTheme="majorHAnsi" w:eastAsia="Times New Roman" w:hAnsiTheme="majorHAnsi" w:cs="Arial"/>
                  <w:sz w:val="22"/>
                  <w:highlight w:val="yellow"/>
                  <w:lang w:val="en-IE"/>
                </w:rPr>
                <w:t>Daymark</w:t>
              </w:r>
            </w:ins>
          </w:p>
        </w:tc>
        <w:tc>
          <w:tcPr>
            <w:tcW w:w="7022" w:type="dxa"/>
          </w:tcPr>
          <w:p w14:paraId="553B0962" w14:textId="44FD397F" w:rsidR="009D5B4F" w:rsidRPr="000D47AF" w:rsidRDefault="009D5B4F" w:rsidP="00915F7E">
            <w:pPr>
              <w:autoSpaceDE w:val="0"/>
              <w:autoSpaceDN w:val="0"/>
              <w:adjustRightInd w:val="0"/>
              <w:rPr>
                <w:ins w:id="304" w:author="Peter Dam" w:date="2018-10-24T16:24:00Z"/>
                <w:rFonts w:asciiTheme="majorHAnsi" w:eastAsia="Times New Roman" w:hAnsiTheme="majorHAnsi" w:cs="Arial"/>
                <w:sz w:val="22"/>
                <w:highlight w:val="yellow"/>
                <w:lang w:val="en-IE"/>
              </w:rPr>
            </w:pPr>
            <w:ins w:id="305" w:author="Peter Dam" w:date="2018-10-24T16:24:00Z">
              <w:r>
                <w:rPr>
                  <w:rFonts w:asciiTheme="majorHAnsi" w:eastAsia="Times New Roman" w:hAnsiTheme="majorHAnsi" w:cs="Arial"/>
                  <w:sz w:val="22"/>
                  <w:highlight w:val="yellow"/>
                  <w:lang w:val="en-IE"/>
                </w:rPr>
                <w:t>Special Mark</w:t>
              </w:r>
            </w:ins>
          </w:p>
        </w:tc>
      </w:tr>
      <w:tr w:rsidR="00292679" w:rsidRPr="00462450" w14:paraId="05B6B955" w14:textId="77777777" w:rsidTr="00292679">
        <w:tblPrEx>
          <w:tblW w:w="0" w:type="auto"/>
          <w:jc w:val="center"/>
          <w:tblPrExChange w:id="306" w:author="Peter Dam" w:date="2018-10-24T16:11:00Z">
            <w:tblPrEx>
              <w:tblW w:w="0" w:type="auto"/>
              <w:jc w:val="center"/>
            </w:tblPrEx>
          </w:tblPrExChange>
        </w:tblPrEx>
        <w:trPr>
          <w:jc w:val="center"/>
          <w:trPrChange w:id="307" w:author="Peter Dam" w:date="2018-10-24T16:11:00Z">
            <w:trPr>
              <w:gridAfter w:val="0"/>
              <w:jc w:val="center"/>
            </w:trPr>
          </w:trPrChange>
        </w:trPr>
        <w:tc>
          <w:tcPr>
            <w:tcW w:w="1874" w:type="dxa"/>
            <w:tcPrChange w:id="308" w:author="Peter Dam" w:date="2018-10-24T16:11:00Z">
              <w:tcPr>
                <w:tcW w:w="2317" w:type="dxa"/>
              </w:tcPr>
            </w:tcPrChange>
          </w:tcPr>
          <w:p w14:paraId="15FBEC10"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Light (when fitted)</w:t>
            </w:r>
          </w:p>
        </w:tc>
        <w:tc>
          <w:tcPr>
            <w:tcW w:w="7022" w:type="dxa"/>
            <w:tcPrChange w:id="309" w:author="Peter Dam" w:date="2018-10-24T16:11:00Z">
              <w:tcPr>
                <w:tcW w:w="2758" w:type="dxa"/>
              </w:tcPr>
            </w:tcPrChange>
          </w:tcPr>
          <w:p w14:paraId="7C9BE253" w14:textId="41938BE3"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del w:id="310" w:author="Peter Dam" w:date="2018-10-24T16:24:00Z">
              <w:r w:rsidRPr="000D47AF" w:rsidDel="009D5B4F">
                <w:rPr>
                  <w:rFonts w:asciiTheme="majorHAnsi" w:eastAsia="Times New Roman" w:hAnsiTheme="majorHAnsi" w:cs="Arial"/>
                  <w:sz w:val="22"/>
                  <w:highlight w:val="yellow"/>
                  <w:lang w:val="en-IE"/>
                </w:rPr>
                <w:delText>Special Marks</w:delText>
              </w:r>
            </w:del>
          </w:p>
        </w:tc>
      </w:tr>
      <w:tr w:rsidR="00292679" w:rsidRPr="00462450" w14:paraId="66C2CF11" w14:textId="77777777" w:rsidTr="00292679">
        <w:tblPrEx>
          <w:tblW w:w="0" w:type="auto"/>
          <w:jc w:val="center"/>
          <w:tblPrExChange w:id="311" w:author="Peter Dam" w:date="2018-10-24T16:11:00Z">
            <w:tblPrEx>
              <w:tblW w:w="0" w:type="auto"/>
              <w:jc w:val="center"/>
            </w:tblPrEx>
          </w:tblPrExChange>
        </w:tblPrEx>
        <w:trPr>
          <w:jc w:val="center"/>
          <w:trPrChange w:id="312" w:author="Peter Dam" w:date="2018-10-24T16:11:00Z">
            <w:trPr>
              <w:gridAfter w:val="0"/>
              <w:jc w:val="center"/>
            </w:trPr>
          </w:trPrChange>
        </w:trPr>
        <w:tc>
          <w:tcPr>
            <w:tcW w:w="1874" w:type="dxa"/>
            <w:tcPrChange w:id="313" w:author="Peter Dam" w:date="2018-10-24T16:11:00Z">
              <w:tcPr>
                <w:tcW w:w="2317" w:type="dxa"/>
              </w:tcPr>
            </w:tcPrChange>
          </w:tcPr>
          <w:p w14:paraId="4DF0AF52"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 xml:space="preserve">Colour </w:t>
            </w:r>
          </w:p>
        </w:tc>
        <w:tc>
          <w:tcPr>
            <w:tcW w:w="7022" w:type="dxa"/>
            <w:tcPrChange w:id="314" w:author="Peter Dam" w:date="2018-10-24T16:11:00Z">
              <w:tcPr>
                <w:tcW w:w="2758" w:type="dxa"/>
              </w:tcPr>
            </w:tcPrChange>
          </w:tcPr>
          <w:p w14:paraId="2582B488" w14:textId="4BF621FF"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Yellow</w:t>
            </w:r>
          </w:p>
        </w:tc>
      </w:tr>
      <w:tr w:rsidR="00292679" w:rsidRPr="00462450" w14:paraId="0BA195A3" w14:textId="77777777" w:rsidTr="00292679">
        <w:tblPrEx>
          <w:tblW w:w="0" w:type="auto"/>
          <w:jc w:val="center"/>
          <w:tblPrExChange w:id="315" w:author="Peter Dam" w:date="2018-10-24T16:11:00Z">
            <w:tblPrEx>
              <w:tblW w:w="0" w:type="auto"/>
              <w:jc w:val="center"/>
            </w:tblPrEx>
          </w:tblPrExChange>
        </w:tblPrEx>
        <w:trPr>
          <w:jc w:val="center"/>
          <w:trPrChange w:id="316" w:author="Peter Dam" w:date="2018-10-24T16:11:00Z">
            <w:trPr>
              <w:gridAfter w:val="0"/>
              <w:jc w:val="center"/>
            </w:trPr>
          </w:trPrChange>
        </w:trPr>
        <w:tc>
          <w:tcPr>
            <w:tcW w:w="1874" w:type="dxa"/>
            <w:tcPrChange w:id="317" w:author="Peter Dam" w:date="2018-10-24T16:11:00Z">
              <w:tcPr>
                <w:tcW w:w="2317" w:type="dxa"/>
              </w:tcPr>
            </w:tcPrChange>
          </w:tcPr>
          <w:p w14:paraId="6BBE6621" w14:textId="76A22035"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Rhythm</w:t>
            </w:r>
          </w:p>
        </w:tc>
        <w:tc>
          <w:tcPr>
            <w:tcW w:w="7022" w:type="dxa"/>
            <w:tcPrChange w:id="318" w:author="Peter Dam" w:date="2018-10-24T16:11:00Z">
              <w:tcPr>
                <w:tcW w:w="2758" w:type="dxa"/>
              </w:tcPr>
            </w:tcPrChange>
          </w:tcPr>
          <w:p w14:paraId="2DB51F2E" w14:textId="3132D590" w:rsidR="00292679" w:rsidRPr="000D47AF" w:rsidDel="009D5B4F" w:rsidRDefault="00292679" w:rsidP="009D5B4F">
            <w:pPr>
              <w:autoSpaceDE w:val="0"/>
              <w:autoSpaceDN w:val="0"/>
              <w:adjustRightInd w:val="0"/>
              <w:rPr>
                <w:del w:id="319" w:author="Peter Dam" w:date="2018-10-24T16:20:00Z"/>
                <w:sz w:val="22"/>
                <w:highlight w:val="yellow"/>
              </w:rPr>
            </w:pPr>
            <w:r w:rsidRPr="000D47AF">
              <w:rPr>
                <w:sz w:val="22"/>
                <w:highlight w:val="yellow"/>
              </w:rPr>
              <w:t>(</w:t>
            </w:r>
            <w:del w:id="320" w:author="Peter Dam" w:date="2018-10-24T16:20:00Z">
              <w:r w:rsidRPr="000D47AF" w:rsidDel="009D5B4F">
                <w:rPr>
                  <w:sz w:val="22"/>
                  <w:highlight w:val="yellow"/>
                </w:rPr>
                <w:delText xml:space="preserve">a) Group‐occulting light.  </w:delText>
              </w:r>
            </w:del>
          </w:p>
          <w:p w14:paraId="17646065" w14:textId="0637C112" w:rsidR="00292679" w:rsidRPr="000D47AF" w:rsidDel="009D5B4F" w:rsidRDefault="00292679" w:rsidP="007353CB">
            <w:pPr>
              <w:autoSpaceDE w:val="0"/>
              <w:autoSpaceDN w:val="0"/>
              <w:adjustRightInd w:val="0"/>
              <w:rPr>
                <w:del w:id="321" w:author="Peter Dam" w:date="2018-10-24T16:20:00Z"/>
                <w:sz w:val="22"/>
                <w:highlight w:val="yellow"/>
              </w:rPr>
            </w:pPr>
            <w:del w:id="322" w:author="Peter Dam" w:date="2018-10-24T16:20:00Z">
              <w:r w:rsidRPr="000D47AF" w:rsidDel="009D5B4F">
                <w:rPr>
                  <w:sz w:val="22"/>
                  <w:highlight w:val="yellow"/>
                </w:rPr>
                <w:delText xml:space="preserve">(b) Single‐flashing light, but not a long‐flashing light with a period of 10 s.  </w:delText>
              </w:r>
            </w:del>
          </w:p>
          <w:p w14:paraId="092F0111" w14:textId="23F67528" w:rsidR="00292679" w:rsidRPr="000D47AF" w:rsidDel="009D5B4F" w:rsidRDefault="00292679" w:rsidP="007353CB">
            <w:pPr>
              <w:autoSpaceDE w:val="0"/>
              <w:autoSpaceDN w:val="0"/>
              <w:adjustRightInd w:val="0"/>
              <w:rPr>
                <w:del w:id="323" w:author="Peter Dam" w:date="2018-10-24T16:20:00Z"/>
                <w:sz w:val="22"/>
                <w:highlight w:val="yellow"/>
              </w:rPr>
            </w:pPr>
            <w:del w:id="324" w:author="Peter Dam" w:date="2018-10-24T16:20:00Z">
              <w:r w:rsidRPr="000D47AF" w:rsidDel="009D5B4F">
                <w:rPr>
                  <w:sz w:val="22"/>
                  <w:highlight w:val="yellow"/>
                </w:rPr>
                <w:delText xml:space="preserve">(c) Group flashing light with a group of four, five or (exceptionally) six flashes.  </w:delText>
              </w:r>
            </w:del>
          </w:p>
          <w:p w14:paraId="5C07A054" w14:textId="40F93A0D" w:rsidR="00292679" w:rsidRPr="000D47AF" w:rsidDel="009D5B4F" w:rsidRDefault="00292679" w:rsidP="007353CB">
            <w:pPr>
              <w:autoSpaceDE w:val="0"/>
              <w:autoSpaceDN w:val="0"/>
              <w:adjustRightInd w:val="0"/>
              <w:rPr>
                <w:del w:id="325" w:author="Peter Dam" w:date="2018-10-24T16:20:00Z"/>
                <w:sz w:val="22"/>
                <w:highlight w:val="yellow"/>
              </w:rPr>
            </w:pPr>
            <w:del w:id="326" w:author="Peter Dam" w:date="2018-10-24T16:20:00Z">
              <w:r w:rsidRPr="000D47AF" w:rsidDel="009D5B4F">
                <w:rPr>
                  <w:sz w:val="22"/>
                  <w:highlight w:val="yellow"/>
                </w:rPr>
                <w:delText xml:space="preserve">(d) Composite group‐flashing light.  </w:delText>
              </w:r>
            </w:del>
          </w:p>
          <w:p w14:paraId="23903DB4" w14:textId="77777777" w:rsidR="00292679" w:rsidRDefault="00292679" w:rsidP="007353CB">
            <w:pPr>
              <w:autoSpaceDE w:val="0"/>
              <w:autoSpaceDN w:val="0"/>
              <w:adjustRightInd w:val="0"/>
              <w:rPr>
                <w:ins w:id="327" w:author="Peter Dam" w:date="2018-10-24T16:20:00Z"/>
                <w:sz w:val="22"/>
                <w:highlight w:val="yellow"/>
              </w:rPr>
            </w:pPr>
            <w:del w:id="328" w:author="Peter Dam" w:date="2018-10-24T16:20:00Z">
              <w:r w:rsidRPr="000D47AF" w:rsidDel="009D5B4F">
                <w:rPr>
                  <w:sz w:val="22"/>
                  <w:highlight w:val="yellow"/>
                </w:rPr>
                <w:delText>(e) Morse Code light, but not with either of the single characters "A" or “U”.</w:delText>
              </w:r>
            </w:del>
          </w:p>
          <w:p w14:paraId="0260FA5A" w14:textId="208C216B" w:rsidR="009D5B4F" w:rsidRPr="000D47AF" w:rsidRDefault="00CC43E7" w:rsidP="009D5B4F">
            <w:pPr>
              <w:autoSpaceDE w:val="0"/>
              <w:autoSpaceDN w:val="0"/>
              <w:adjustRightInd w:val="0"/>
              <w:rPr>
                <w:rFonts w:asciiTheme="majorHAnsi" w:eastAsia="Times New Roman" w:hAnsiTheme="majorHAnsi" w:cs="Arial"/>
                <w:sz w:val="22"/>
                <w:highlight w:val="yellow"/>
                <w:lang w:val="en-IE"/>
              </w:rPr>
            </w:pPr>
            <w:ins w:id="329" w:author="Peter Dam" w:date="2018-10-24T16:34:00Z">
              <w:r>
                <w:rPr>
                  <w:sz w:val="22"/>
                  <w:highlight w:val="yellow"/>
                </w:rPr>
                <w:t xml:space="preserve">Flicker 1s Eclipse 0.7s Repeat Flicker 1s Eclipse 0.5s Normal Fl 1s Eclipse 0.5s Normal Fl 1s </w:t>
              </w:r>
            </w:ins>
            <w:ins w:id="330" w:author="Peter Dam" w:date="2018-10-24T16:35:00Z">
              <w:r>
                <w:rPr>
                  <w:sz w:val="22"/>
                  <w:highlight w:val="yellow"/>
                </w:rPr>
                <w:t xml:space="preserve">Eclipse 3s. </w:t>
              </w:r>
            </w:ins>
            <w:ins w:id="331" w:author="Peter Dam" w:date="2018-10-24T16:36:00Z">
              <w:r>
                <w:rPr>
                  <w:sz w:val="22"/>
                  <w:highlight w:val="yellow"/>
                </w:rPr>
                <w:t>(Flicker 5hz) Minimum range 3NM</w:t>
              </w:r>
            </w:ins>
          </w:p>
        </w:tc>
      </w:tr>
      <w:tr w:rsidR="00CC43E7" w:rsidRPr="00462450" w14:paraId="2639BEBD" w14:textId="77777777" w:rsidTr="00292679">
        <w:trPr>
          <w:jc w:val="center"/>
          <w:ins w:id="332" w:author="Peter Dam" w:date="2018-10-24T16:30:00Z"/>
        </w:trPr>
        <w:tc>
          <w:tcPr>
            <w:tcW w:w="1874" w:type="dxa"/>
          </w:tcPr>
          <w:p w14:paraId="7069768C" w14:textId="1E7541CA" w:rsidR="00CC43E7" w:rsidRPr="000D47AF" w:rsidRDefault="00CC43E7" w:rsidP="00915F7E">
            <w:pPr>
              <w:autoSpaceDE w:val="0"/>
              <w:autoSpaceDN w:val="0"/>
              <w:adjustRightInd w:val="0"/>
              <w:rPr>
                <w:ins w:id="333" w:author="Peter Dam" w:date="2018-10-24T16:30:00Z"/>
                <w:rFonts w:asciiTheme="majorHAnsi" w:eastAsia="Times New Roman" w:hAnsiTheme="majorHAnsi" w:cs="Arial"/>
                <w:sz w:val="22"/>
                <w:highlight w:val="yellow"/>
                <w:lang w:val="en-IE"/>
              </w:rPr>
            </w:pPr>
            <w:ins w:id="334" w:author="Peter Dam" w:date="2018-10-24T16:31:00Z">
              <w:r>
                <w:rPr>
                  <w:rFonts w:asciiTheme="majorHAnsi" w:eastAsia="Times New Roman" w:hAnsiTheme="majorHAnsi" w:cs="Arial"/>
                  <w:sz w:val="22"/>
                  <w:highlight w:val="yellow"/>
                  <w:lang w:val="en-IE"/>
                </w:rPr>
                <w:t xml:space="preserve">AIS </w:t>
              </w:r>
              <w:proofErr w:type="spellStart"/>
              <w:r>
                <w:rPr>
                  <w:rFonts w:asciiTheme="majorHAnsi" w:eastAsia="Times New Roman" w:hAnsiTheme="majorHAnsi" w:cs="Arial"/>
                  <w:sz w:val="22"/>
                  <w:highlight w:val="yellow"/>
                  <w:lang w:val="en-IE"/>
                </w:rPr>
                <w:t>MAtoN</w:t>
              </w:r>
            </w:ins>
            <w:proofErr w:type="spellEnd"/>
          </w:p>
        </w:tc>
        <w:tc>
          <w:tcPr>
            <w:tcW w:w="7022" w:type="dxa"/>
          </w:tcPr>
          <w:p w14:paraId="18F5BBFE" w14:textId="556DBE06" w:rsidR="00CC43E7" w:rsidRPr="000D47AF" w:rsidRDefault="00CC43E7" w:rsidP="00D2466F">
            <w:pPr>
              <w:autoSpaceDE w:val="0"/>
              <w:autoSpaceDN w:val="0"/>
              <w:adjustRightInd w:val="0"/>
              <w:rPr>
                <w:ins w:id="335" w:author="Peter Dam" w:date="2018-10-24T16:30:00Z"/>
                <w:sz w:val="22"/>
                <w:highlight w:val="yellow"/>
              </w:rPr>
            </w:pPr>
            <w:ins w:id="336" w:author="Peter Dam" w:date="2018-10-24T16:32:00Z">
              <w:r>
                <w:rPr>
                  <w:sz w:val="22"/>
                  <w:highlight w:val="yellow"/>
                </w:rPr>
                <w:t>??</w:t>
              </w:r>
            </w:ins>
            <w:ins w:id="337" w:author="Peter Dam" w:date="2018-10-24T16:38:00Z">
              <w:r w:rsidR="00D2466F" w:rsidRPr="00924306">
                <w:rPr>
                  <w:rFonts w:eastAsia="SimSun"/>
                </w:rPr>
                <w:t xml:space="preserve"> Considering the information provided IALA presumes that </w:t>
              </w:r>
              <w:proofErr w:type="spellStart"/>
              <w:r w:rsidR="00D2466F" w:rsidRPr="00924306">
                <w:rPr>
                  <w:rFonts w:eastAsia="SimSun"/>
                </w:rPr>
                <w:t>MAtoN</w:t>
              </w:r>
              <w:proofErr w:type="spellEnd"/>
              <w:r w:rsidR="00D2466F" w:rsidRPr="00924306">
                <w:rPr>
                  <w:rFonts w:eastAsia="SimSun"/>
                </w:rPr>
                <w:t xml:space="preserve"> will use the same numbering scheme as AtoN </w:t>
              </w:r>
              <w:r w:rsidR="00D2466F" w:rsidRPr="00924306">
                <w:rPr>
                  <w:lang w:val="en-US"/>
                </w:rPr>
                <w:t>(9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1</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 xml:space="preserve">9 </w:t>
              </w:r>
              <w:r w:rsidR="00D2466F" w:rsidRPr="00924306">
                <w:rPr>
                  <w:lang w:val="en-US"/>
                </w:rPr>
                <w:t>or 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6</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9</w:t>
              </w:r>
              <w:r w:rsidR="00D2466F" w:rsidRPr="00924306">
                <w:rPr>
                  <w:lang w:val="en-US"/>
                </w:rPr>
                <w:t>).</w:t>
              </w:r>
            </w:ins>
          </w:p>
        </w:tc>
      </w:tr>
    </w:tbl>
    <w:p w14:paraId="0F9549B4" w14:textId="49DB8165" w:rsidR="00915F7E" w:rsidRPr="000D47AF" w:rsidRDefault="003B4069" w:rsidP="003B4069">
      <w:pPr>
        <w:autoSpaceDE w:val="0"/>
        <w:autoSpaceDN w:val="0"/>
        <w:adjustRightInd w:val="0"/>
        <w:jc w:val="center"/>
        <w:rPr>
          <w:rFonts w:asciiTheme="majorHAnsi" w:eastAsia="Times New Roman" w:hAnsiTheme="majorHAnsi" w:cs="Arial"/>
          <w:sz w:val="22"/>
          <w:lang w:val="en-IE"/>
        </w:rPr>
      </w:pPr>
      <w:r w:rsidRPr="000D47AF">
        <w:rPr>
          <w:rFonts w:asciiTheme="majorHAnsi" w:eastAsia="Times New Roman" w:hAnsiTheme="majorHAnsi" w:cs="Arial"/>
          <w:sz w:val="22"/>
          <w:highlight w:val="yellow"/>
          <w:lang w:val="en-IE"/>
        </w:rPr>
        <w:t>(</w:t>
      </w:r>
      <w:commentRangeStart w:id="338"/>
      <w:r w:rsidR="00461893">
        <w:rPr>
          <w:rFonts w:asciiTheme="majorHAnsi" w:eastAsia="Times New Roman" w:hAnsiTheme="majorHAnsi" w:cs="Arial"/>
          <w:sz w:val="22"/>
          <w:highlight w:val="yellow"/>
          <w:lang w:val="en-IE"/>
        </w:rPr>
        <w:t>This table needs discussion about alternative flash characters,</w:t>
      </w:r>
      <w:ins w:id="339" w:author="Peter Dam" w:date="2018-10-24T15:32:00Z">
        <w:r w:rsidR="00144A11">
          <w:rPr>
            <w:rFonts w:asciiTheme="majorHAnsi" w:eastAsia="Times New Roman" w:hAnsiTheme="majorHAnsi" w:cs="Arial"/>
            <w:sz w:val="22"/>
            <w:highlight w:val="yellow"/>
            <w:lang w:val="en-IE"/>
          </w:rPr>
          <w:t xml:space="preserve"> colours for day mark, top marks</w:t>
        </w:r>
      </w:ins>
      <w:r w:rsidR="00461893">
        <w:rPr>
          <w:rFonts w:asciiTheme="majorHAnsi" w:eastAsia="Times New Roman" w:hAnsiTheme="majorHAnsi" w:cs="Arial"/>
          <w:sz w:val="22"/>
          <w:highlight w:val="yellow"/>
          <w:lang w:val="en-IE"/>
        </w:rPr>
        <w:t xml:space="preserve"> etc.</w:t>
      </w:r>
      <w:r w:rsidRPr="000D47AF">
        <w:rPr>
          <w:rFonts w:asciiTheme="majorHAnsi" w:eastAsia="Times New Roman" w:hAnsiTheme="majorHAnsi" w:cs="Arial"/>
          <w:sz w:val="22"/>
          <w:highlight w:val="yellow"/>
          <w:lang w:val="en-IE"/>
        </w:rPr>
        <w:t>)</w:t>
      </w:r>
      <w:commentRangeEnd w:id="267"/>
      <w:r w:rsidR="004F0314" w:rsidRPr="000D47AF">
        <w:rPr>
          <w:rStyle w:val="CommentReference"/>
          <w:sz w:val="22"/>
          <w:highlight w:val="yellow"/>
        </w:rPr>
        <w:commentReference w:id="267"/>
      </w:r>
      <w:commentRangeEnd w:id="338"/>
      <w:r w:rsidR="008B1359">
        <w:rPr>
          <w:rStyle w:val="CommentReference"/>
        </w:rPr>
        <w:commentReference w:id="338"/>
      </w:r>
    </w:p>
    <w:p w14:paraId="6D3936BC" w14:textId="77777777" w:rsidR="00915F7E" w:rsidRPr="00915F7E" w:rsidRDefault="00915F7E" w:rsidP="00915F7E">
      <w:pPr>
        <w:autoSpaceDE w:val="0"/>
        <w:autoSpaceDN w:val="0"/>
        <w:adjustRightInd w:val="0"/>
        <w:rPr>
          <w:rFonts w:asciiTheme="majorHAnsi" w:eastAsia="Times New Roman" w:hAnsiTheme="majorHAnsi" w:cs="Arial"/>
          <w:lang w:val="en-IE"/>
        </w:rPr>
      </w:pPr>
    </w:p>
    <w:p w14:paraId="46F5BAEA" w14:textId="7244F15C" w:rsidR="009A0C10" w:rsidRPr="000D47AF" w:rsidRDefault="00E665BC" w:rsidP="00845A44">
      <w:pPr>
        <w:pStyle w:val="ListParagraph"/>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Additional </w:t>
      </w:r>
      <w:r w:rsidR="009A0C10" w:rsidRPr="000D47AF">
        <w:rPr>
          <w:rFonts w:asciiTheme="minorHAnsi" w:eastAsia="Times New Roman" w:hAnsiTheme="minorHAnsi" w:cstheme="minorHAnsi"/>
          <w:lang w:val="en-IE"/>
        </w:rPr>
        <w:t>considerations:</w:t>
      </w:r>
    </w:p>
    <w:p w14:paraId="5C107D25" w14:textId="00C5EFD6" w:rsidR="005E30D2" w:rsidRPr="000D47AF" w:rsidRDefault="005E30D2"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lastRenderedPageBreak/>
        <w:t>Radar reflectors</w:t>
      </w:r>
      <w:del w:id="340" w:author="Peter Dam" w:date="2018-10-24T12:36:00Z">
        <w:r w:rsidR="009F1370" w:rsidRPr="000D47AF" w:rsidDel="008B1359">
          <w:rPr>
            <w:rFonts w:asciiTheme="minorHAnsi" w:eastAsia="Times New Roman" w:hAnsiTheme="minorHAnsi" w:cstheme="minorHAnsi"/>
            <w:lang w:val="en-IE"/>
          </w:rPr>
          <w:delText>;</w:delText>
        </w:r>
      </w:del>
    </w:p>
    <w:p w14:paraId="7F9DE1FC" w14:textId="7FBA4613" w:rsidR="0051029F" w:rsidRPr="000D47AF" w:rsidRDefault="00845A44" w:rsidP="009A0C10">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Racon </w:t>
      </w:r>
      <w:r w:rsidR="00E665BC" w:rsidRPr="000D47AF">
        <w:rPr>
          <w:rFonts w:asciiTheme="minorHAnsi" w:eastAsia="Times New Roman" w:hAnsiTheme="minorHAnsi" w:cstheme="minorHAnsi"/>
          <w:lang w:val="en-IE"/>
        </w:rPr>
        <w:t>(</w:t>
      </w:r>
      <w:del w:id="341" w:author="Peter Dam" w:date="2018-10-24T16:50:00Z">
        <w:r w:rsidR="00E665BC" w:rsidRPr="000D47AF" w:rsidDel="007353CB">
          <w:rPr>
            <w:rFonts w:asciiTheme="minorHAnsi" w:eastAsia="Times New Roman" w:hAnsiTheme="minorHAnsi" w:cstheme="minorHAnsi"/>
            <w:lang w:val="en-IE"/>
          </w:rPr>
          <w:delText>e.g.</w:delText>
        </w:r>
      </w:del>
      <w:r w:rsidR="00E665BC" w:rsidRPr="000D47AF">
        <w:rPr>
          <w:rFonts w:asciiTheme="minorHAnsi" w:eastAsia="Times New Roman" w:hAnsiTheme="minorHAnsi" w:cstheme="minorHAnsi"/>
          <w:lang w:val="en-IE"/>
        </w:rPr>
        <w:t xml:space="preserve"> </w:t>
      </w:r>
      <w:proofErr w:type="spellStart"/>
      <w:r w:rsidR="009A0C10" w:rsidRPr="000D47AF">
        <w:rPr>
          <w:rFonts w:asciiTheme="minorHAnsi" w:eastAsia="Times New Roman" w:hAnsiTheme="minorHAnsi" w:cstheme="minorHAnsi"/>
          <w:lang w:val="en-IE"/>
        </w:rPr>
        <w:t>morse</w:t>
      </w:r>
      <w:proofErr w:type="spellEnd"/>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T</w:t>
      </w:r>
      <w:r w:rsidR="009A0C10" w:rsidRPr="000D47AF">
        <w:rPr>
          <w:rFonts w:asciiTheme="minorHAnsi" w:eastAsia="Times New Roman" w:hAnsiTheme="minorHAnsi" w:cstheme="minorHAnsi"/>
          <w:lang w:val="en-IE"/>
        </w:rPr>
        <w:t>”</w:t>
      </w:r>
      <w:ins w:id="342" w:author="Peter Dam" w:date="2018-10-24T16:52:00Z">
        <w:r w:rsidR="007353CB">
          <w:rPr>
            <w:rFonts w:asciiTheme="minorHAnsi" w:eastAsia="Times New Roman" w:hAnsiTheme="minorHAnsi" w:cstheme="minorHAnsi"/>
            <w:lang w:val="en-IE"/>
          </w:rPr>
          <w:t>(one long dash)</w:t>
        </w:r>
      </w:ins>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w:t>
      </w:r>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Keep clear of me</w:t>
      </w:r>
      <w:del w:id="343" w:author="Peter Dam" w:date="2018-10-24T16:50:00Z">
        <w:r w:rsidR="00E665BC" w:rsidRPr="000D47AF" w:rsidDel="007353CB">
          <w:rPr>
            <w:rFonts w:asciiTheme="minorHAnsi" w:eastAsia="Times New Roman" w:hAnsiTheme="minorHAnsi" w:cstheme="minorHAnsi"/>
            <w:lang w:val="en-IE"/>
          </w:rPr>
          <w:delText>, or other code depending on the region)</w:delText>
        </w:r>
      </w:del>
      <w:del w:id="344" w:author="Peter Dam" w:date="2018-10-24T12:36:00Z">
        <w:r w:rsidR="0051029F" w:rsidRPr="000D47AF" w:rsidDel="008B1359">
          <w:rPr>
            <w:rFonts w:asciiTheme="minorHAnsi" w:eastAsia="Times New Roman" w:hAnsiTheme="minorHAnsi" w:cstheme="minorHAnsi"/>
            <w:lang w:val="en-IE"/>
          </w:rPr>
          <w:delText>;</w:delText>
        </w:r>
      </w:del>
    </w:p>
    <w:p w14:paraId="66F36FD0" w14:textId="367B83E0" w:rsidR="0051029F" w:rsidRPr="000D47AF" w:rsidDel="00DB2CA8" w:rsidRDefault="00E665BC" w:rsidP="00462450">
      <w:pPr>
        <w:pStyle w:val="ListParagraph"/>
        <w:numPr>
          <w:ilvl w:val="0"/>
          <w:numId w:val="47"/>
        </w:numPr>
        <w:autoSpaceDE w:val="0"/>
        <w:autoSpaceDN w:val="0"/>
        <w:adjustRightInd w:val="0"/>
        <w:rPr>
          <w:del w:id="345" w:author="Peter Dam" w:date="2018-10-24T16:40:00Z"/>
          <w:rFonts w:asciiTheme="minorHAnsi" w:eastAsia="Times New Roman" w:hAnsiTheme="minorHAnsi" w:cstheme="minorHAnsi"/>
          <w:lang w:val="en-IE"/>
        </w:rPr>
      </w:pPr>
      <w:del w:id="346" w:author="Peter Dam" w:date="2018-10-24T16:40:00Z">
        <w:r w:rsidRPr="000D47AF" w:rsidDel="00DB2CA8">
          <w:rPr>
            <w:rFonts w:asciiTheme="minorHAnsi" w:eastAsia="Times New Roman" w:hAnsiTheme="minorHAnsi" w:cstheme="minorHAnsi"/>
            <w:lang w:val="en-IE"/>
          </w:rPr>
          <w:delText>Identification by r</w:delText>
        </w:r>
        <w:r w:rsidR="00B56CEC" w:rsidRPr="000D47AF" w:rsidDel="00DB2CA8">
          <w:rPr>
            <w:rFonts w:asciiTheme="minorHAnsi" w:eastAsia="Times New Roman" w:hAnsiTheme="minorHAnsi" w:cstheme="minorHAnsi"/>
            <w:lang w:val="en-IE"/>
          </w:rPr>
          <w:delText xml:space="preserve">eal AIS </w:delText>
        </w:r>
        <w:r w:rsidRPr="000D47AF" w:rsidDel="00DB2CA8">
          <w:rPr>
            <w:rFonts w:asciiTheme="minorHAnsi" w:eastAsia="Times New Roman" w:hAnsiTheme="minorHAnsi" w:cstheme="minorHAnsi"/>
            <w:lang w:val="en-IE"/>
          </w:rPr>
          <w:delText xml:space="preserve">AtoN </w:delText>
        </w:r>
        <w:r w:rsidR="00B56CEC" w:rsidRPr="000D47AF" w:rsidDel="00DB2CA8">
          <w:rPr>
            <w:rFonts w:asciiTheme="minorHAnsi" w:eastAsia="Times New Roman" w:hAnsiTheme="minorHAnsi" w:cstheme="minorHAnsi"/>
            <w:lang w:val="en-IE"/>
          </w:rPr>
          <w:delText xml:space="preserve">or </w:delText>
        </w:r>
        <w:r w:rsidR="0051029F" w:rsidRPr="000D47AF" w:rsidDel="00DB2CA8">
          <w:rPr>
            <w:rFonts w:asciiTheme="minorHAnsi" w:eastAsia="Times New Roman" w:hAnsiTheme="minorHAnsi" w:cstheme="minorHAnsi"/>
            <w:lang w:val="en-IE"/>
          </w:rPr>
          <w:delText>other electronic means</w:delText>
        </w:r>
      </w:del>
      <w:del w:id="347" w:author="Peter Dam" w:date="2018-10-24T12:36:00Z">
        <w:r w:rsidR="0051029F" w:rsidRPr="000D47AF" w:rsidDel="008B1359">
          <w:rPr>
            <w:rFonts w:asciiTheme="minorHAnsi" w:eastAsia="Times New Roman" w:hAnsiTheme="minorHAnsi" w:cstheme="minorHAnsi"/>
            <w:lang w:val="en-IE"/>
          </w:rPr>
          <w:delText>;</w:delText>
        </w:r>
      </w:del>
    </w:p>
    <w:p w14:paraId="241574BA" w14:textId="22478A06"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Reflective markings</w:t>
      </w:r>
      <w:r w:rsidR="009A0C10" w:rsidRPr="000D47AF">
        <w:rPr>
          <w:rFonts w:asciiTheme="minorHAnsi" w:eastAsia="Times New Roman" w:hAnsiTheme="minorHAnsi" w:cstheme="minorHAnsi"/>
          <w:lang w:val="en-IE"/>
        </w:rPr>
        <w:t xml:space="preserve"> </w:t>
      </w:r>
      <w:del w:id="348" w:author="Peter Dam" w:date="2018-10-24T16:43:00Z">
        <w:r w:rsidR="009A0C10" w:rsidRPr="000D47AF" w:rsidDel="00DB2CA8">
          <w:rPr>
            <w:rFonts w:asciiTheme="minorHAnsi" w:eastAsia="Times New Roman" w:hAnsiTheme="minorHAnsi" w:cstheme="minorHAnsi"/>
            <w:lang w:val="en-IE"/>
          </w:rPr>
          <w:delText>(</w:delText>
        </w:r>
        <w:r w:rsidR="005E30D2" w:rsidRPr="000D47AF" w:rsidDel="00DB2CA8">
          <w:rPr>
            <w:rFonts w:asciiTheme="minorHAnsi" w:eastAsia="Times New Roman" w:hAnsiTheme="minorHAnsi" w:cstheme="minorHAnsi"/>
            <w:lang w:val="en-IE"/>
          </w:rPr>
          <w:delText>To be defined</w:delText>
        </w:r>
        <w:r w:rsidR="009A0C10" w:rsidRPr="000D47AF" w:rsidDel="00DB2CA8">
          <w:rPr>
            <w:rFonts w:asciiTheme="minorHAnsi" w:eastAsia="Times New Roman" w:hAnsiTheme="minorHAnsi" w:cstheme="minorHAnsi"/>
            <w:lang w:val="en-IE"/>
          </w:rPr>
          <w:delText>)</w:delText>
        </w:r>
      </w:del>
      <w:del w:id="349" w:author="Peter Dam" w:date="2018-10-24T12:36:00Z">
        <w:r w:rsidR="002C7D40" w:rsidRPr="000D47AF" w:rsidDel="008B1359">
          <w:rPr>
            <w:rFonts w:asciiTheme="minorHAnsi" w:eastAsia="Times New Roman" w:hAnsiTheme="minorHAnsi" w:cstheme="minorHAnsi"/>
            <w:lang w:val="en-IE"/>
          </w:rPr>
          <w:delText>;</w:delText>
        </w:r>
      </w:del>
      <w:ins w:id="350" w:author="Peter Dam" w:date="2018-10-24T16:43:00Z">
        <w:r w:rsidR="00DB2CA8">
          <w:rPr>
            <w:rFonts w:asciiTheme="minorHAnsi" w:eastAsia="Times New Roman" w:hAnsiTheme="minorHAnsi" w:cstheme="minorHAnsi"/>
            <w:lang w:val="en-IE"/>
          </w:rPr>
          <w:t>in accordance with R0106 on Retroreflecting material</w:t>
        </w:r>
      </w:ins>
    </w:p>
    <w:p w14:paraId="662BC834" w14:textId="3C5116AB"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The </w:t>
      </w:r>
      <w:proofErr w:type="spellStart"/>
      <w:r w:rsidR="005E30D2" w:rsidRPr="000D47AF">
        <w:rPr>
          <w:rFonts w:asciiTheme="minorHAnsi" w:eastAsia="Times New Roman" w:hAnsiTheme="minorHAnsi" w:cstheme="minorHAnsi"/>
          <w:lang w:val="en-IE"/>
        </w:rPr>
        <w:t>MAtoN</w:t>
      </w:r>
      <w:proofErr w:type="spellEnd"/>
      <w:r w:rsidR="005E30D2" w:rsidRPr="000D47AF">
        <w:rPr>
          <w:rFonts w:asciiTheme="minorHAnsi" w:eastAsia="Times New Roman" w:hAnsiTheme="minorHAnsi" w:cstheme="minorHAnsi"/>
          <w:lang w:val="en-IE"/>
        </w:rPr>
        <w:t xml:space="preserve"> position </w:t>
      </w:r>
      <w:r w:rsidRPr="000D47AF">
        <w:rPr>
          <w:rFonts w:asciiTheme="minorHAnsi" w:eastAsia="Times New Roman" w:hAnsiTheme="minorHAnsi" w:cstheme="minorHAnsi"/>
          <w:lang w:val="en-IE"/>
        </w:rPr>
        <w:t xml:space="preserve">integrity is better achieved if </w:t>
      </w:r>
      <w:r w:rsidR="00E665BC" w:rsidRPr="000D47AF">
        <w:rPr>
          <w:rFonts w:asciiTheme="minorHAnsi" w:eastAsia="Times New Roman" w:hAnsiTheme="minorHAnsi" w:cstheme="minorHAnsi"/>
          <w:lang w:val="en-IE"/>
        </w:rPr>
        <w:t xml:space="preserve">it </w:t>
      </w:r>
      <w:r w:rsidR="00B25BCD" w:rsidRPr="000D47AF">
        <w:rPr>
          <w:rFonts w:asciiTheme="minorHAnsi" w:eastAsia="Times New Roman" w:hAnsiTheme="minorHAnsi" w:cstheme="minorHAnsi"/>
          <w:lang w:val="en-IE"/>
        </w:rPr>
        <w:t>is attached to the object it wishes to mark</w:t>
      </w:r>
      <w:del w:id="351" w:author="Peter Dam" w:date="2018-10-24T12:36:00Z">
        <w:r w:rsidR="00B25BCD" w:rsidRPr="000D47AF" w:rsidDel="008B1359">
          <w:rPr>
            <w:rFonts w:asciiTheme="minorHAnsi" w:eastAsia="Times New Roman" w:hAnsiTheme="minorHAnsi" w:cstheme="minorHAnsi"/>
            <w:lang w:val="en-IE"/>
          </w:rPr>
          <w:delText>;</w:delText>
        </w:r>
      </w:del>
    </w:p>
    <w:p w14:paraId="473BDA42" w14:textId="511449AA" w:rsidR="00B25BCD" w:rsidRPr="000D47AF" w:rsidDel="00DB2CA8" w:rsidRDefault="009A0C10" w:rsidP="000D47AF">
      <w:pPr>
        <w:pStyle w:val="ListParagraph"/>
        <w:numPr>
          <w:ilvl w:val="0"/>
          <w:numId w:val="47"/>
        </w:numPr>
        <w:autoSpaceDE w:val="0"/>
        <w:autoSpaceDN w:val="0"/>
        <w:adjustRightInd w:val="0"/>
        <w:rPr>
          <w:del w:id="352" w:author="Peter Dam" w:date="2018-10-24T16:46:00Z"/>
          <w:rFonts w:asciiTheme="minorHAnsi" w:eastAsia="Times New Roman" w:hAnsiTheme="minorHAnsi" w:cstheme="minorHAnsi"/>
          <w:lang w:val="en-IE"/>
        </w:rPr>
      </w:pPr>
      <w:del w:id="353" w:author="Peter Dam" w:date="2018-10-24T16:46:00Z">
        <w:r w:rsidRPr="000D47AF" w:rsidDel="00DB2CA8">
          <w:rPr>
            <w:rFonts w:asciiTheme="minorHAnsi" w:eastAsia="Times New Roman" w:hAnsiTheme="minorHAnsi" w:cstheme="minorHAnsi"/>
            <w:lang w:val="en-IE"/>
          </w:rPr>
          <w:delText xml:space="preserve">The </w:delText>
        </w:r>
        <w:r w:rsidR="00B25BCD" w:rsidRPr="000D47AF" w:rsidDel="00DB2CA8">
          <w:rPr>
            <w:rFonts w:asciiTheme="minorHAnsi" w:eastAsia="Times New Roman" w:hAnsiTheme="minorHAnsi" w:cstheme="minorHAnsi"/>
            <w:lang w:val="en-IE"/>
          </w:rPr>
          <w:delText xml:space="preserve">Availability </w:delText>
        </w:r>
        <w:r w:rsidRPr="000D47AF" w:rsidDel="00DB2CA8">
          <w:rPr>
            <w:rFonts w:asciiTheme="minorHAnsi" w:eastAsia="Times New Roman" w:hAnsiTheme="minorHAnsi" w:cstheme="minorHAnsi"/>
            <w:lang w:val="en-IE"/>
          </w:rPr>
          <w:delText>target achieved</w:delText>
        </w:r>
        <w:r w:rsidR="00461893" w:rsidRPr="000D47AF" w:rsidDel="00DB2CA8">
          <w:rPr>
            <w:rFonts w:eastAsia="Times New Roman" w:cstheme="minorHAnsi"/>
            <w:lang w:val="en-IE"/>
          </w:rPr>
          <w:delText xml:space="preserve">, </w:delText>
        </w:r>
        <w:r w:rsidR="00B25BCD" w:rsidRPr="000D47AF" w:rsidDel="00DB2CA8">
          <w:rPr>
            <w:rFonts w:asciiTheme="minorHAnsi" w:eastAsia="Times New Roman" w:hAnsiTheme="minorHAnsi" w:cstheme="minorHAnsi"/>
            <w:lang w:val="en-IE"/>
          </w:rPr>
          <w:delText xml:space="preserve">Category 1 – 99.8% </w:delText>
        </w:r>
      </w:del>
    </w:p>
    <w:p w14:paraId="5B0C05CA" w14:textId="6BB7AF37" w:rsidR="002C7D40" w:rsidRPr="000D47AF" w:rsidDel="00DB2CA8" w:rsidRDefault="00780162" w:rsidP="00260699">
      <w:pPr>
        <w:pStyle w:val="ListParagraph"/>
        <w:numPr>
          <w:ilvl w:val="0"/>
          <w:numId w:val="47"/>
        </w:numPr>
        <w:autoSpaceDE w:val="0"/>
        <w:autoSpaceDN w:val="0"/>
        <w:adjustRightInd w:val="0"/>
        <w:rPr>
          <w:del w:id="354" w:author="Peter Dam" w:date="2018-10-24T16:46:00Z"/>
          <w:rFonts w:asciiTheme="minorHAnsi" w:eastAsia="Times New Roman" w:hAnsiTheme="minorHAnsi" w:cstheme="minorHAnsi"/>
          <w:lang w:val="en-IE"/>
        </w:rPr>
      </w:pPr>
      <w:del w:id="355" w:author="Peter Dam" w:date="2018-10-24T16:46:00Z">
        <w:r w:rsidRPr="000D47AF" w:rsidDel="00DB2CA8">
          <w:rPr>
            <w:rFonts w:asciiTheme="minorHAnsi" w:eastAsia="Times New Roman" w:hAnsiTheme="minorHAnsi" w:cstheme="minorHAnsi"/>
            <w:lang w:val="en-IE"/>
          </w:rPr>
          <w:delText>Use of da</w:delText>
        </w:r>
        <w:r w:rsidR="006C3F4A" w:rsidDel="00DB2CA8">
          <w:rPr>
            <w:rFonts w:asciiTheme="minorHAnsi" w:eastAsia="Times New Roman" w:hAnsiTheme="minorHAnsi" w:cstheme="minorHAnsi"/>
            <w:lang w:val="en-IE"/>
          </w:rPr>
          <w:delText>y marks</w:delText>
        </w:r>
      </w:del>
      <w:del w:id="356" w:author="Peter Dam" w:date="2018-10-24T12:36:00Z">
        <w:r w:rsidR="002C7D40" w:rsidRPr="000D47AF" w:rsidDel="008B1359">
          <w:rPr>
            <w:rFonts w:asciiTheme="minorHAnsi" w:eastAsia="Times New Roman" w:hAnsiTheme="minorHAnsi" w:cstheme="minorHAnsi"/>
            <w:lang w:val="en-IE"/>
          </w:rPr>
          <w:delText>;</w:delText>
        </w:r>
      </w:del>
    </w:p>
    <w:p w14:paraId="1EF58D9C" w14:textId="7705E8F3" w:rsidR="00084025" w:rsidRPr="000D47AF" w:rsidDel="008B1359" w:rsidRDefault="002C7D40" w:rsidP="00260699">
      <w:pPr>
        <w:pStyle w:val="ListParagraph"/>
        <w:numPr>
          <w:ilvl w:val="0"/>
          <w:numId w:val="47"/>
        </w:numPr>
        <w:autoSpaceDE w:val="0"/>
        <w:autoSpaceDN w:val="0"/>
        <w:adjustRightInd w:val="0"/>
        <w:rPr>
          <w:del w:id="357" w:author="Peter Dam" w:date="2018-10-24T12:38:00Z"/>
          <w:rFonts w:asciiTheme="minorHAnsi" w:eastAsia="Times New Roman" w:hAnsiTheme="minorHAnsi" w:cstheme="minorHAnsi"/>
          <w:lang w:val="en-IE"/>
        </w:rPr>
      </w:pPr>
      <w:commentRangeStart w:id="358"/>
      <w:del w:id="359" w:author="Peter Dam" w:date="2018-10-24T12:38:00Z">
        <w:r w:rsidRPr="000D47AF" w:rsidDel="008B1359">
          <w:rPr>
            <w:rFonts w:asciiTheme="minorHAnsi" w:eastAsia="Times New Roman" w:hAnsiTheme="minorHAnsi" w:cstheme="minorHAnsi"/>
            <w:lang w:val="en-IE"/>
          </w:rPr>
          <w:delText>Sound si</w:delText>
        </w:r>
        <w:r w:rsidR="00084025" w:rsidRPr="000D47AF" w:rsidDel="008B1359">
          <w:rPr>
            <w:rFonts w:asciiTheme="minorHAnsi" w:eastAsia="Times New Roman" w:hAnsiTheme="minorHAnsi" w:cstheme="minorHAnsi"/>
            <w:lang w:val="en-IE"/>
          </w:rPr>
          <w:delText>gnals</w:delText>
        </w:r>
        <w:r w:rsidR="00461893" w:rsidDel="008B1359">
          <w:rPr>
            <w:rFonts w:asciiTheme="minorHAnsi" w:eastAsia="Times New Roman" w:hAnsiTheme="minorHAnsi" w:cstheme="minorHAnsi"/>
            <w:lang w:val="en-IE"/>
          </w:rPr>
          <w:delText>.</w:delText>
        </w:r>
      </w:del>
      <w:commentRangeEnd w:id="358"/>
      <w:r w:rsidR="008B1359">
        <w:rPr>
          <w:rStyle w:val="CommentReference"/>
          <w:rFonts w:asciiTheme="minorHAnsi" w:eastAsiaTheme="minorHAnsi" w:hAnsiTheme="minorHAnsi" w:cstheme="minorBidi"/>
          <w:lang w:eastAsia="en-US"/>
        </w:rPr>
        <w:commentReference w:id="358"/>
      </w:r>
    </w:p>
    <w:p w14:paraId="734566D2" w14:textId="77777777" w:rsidR="002C7D40" w:rsidRDefault="002C7D40" w:rsidP="000D47AF">
      <w:pPr>
        <w:rPr>
          <w:lang w:val="en-IE"/>
        </w:rPr>
      </w:pPr>
    </w:p>
    <w:p w14:paraId="6D9D8BC9" w14:textId="77777777" w:rsidR="009F1370" w:rsidRPr="006A6E64" w:rsidRDefault="009F1370" w:rsidP="009F1370">
      <w:pPr>
        <w:pStyle w:val="ListParagraph"/>
        <w:autoSpaceDE w:val="0"/>
        <w:autoSpaceDN w:val="0"/>
        <w:adjustRightInd w:val="0"/>
        <w:ind w:left="1428"/>
        <w:rPr>
          <w:rFonts w:asciiTheme="majorHAnsi" w:eastAsia="Times New Roman" w:hAnsiTheme="majorHAnsi" w:cs="Arial"/>
          <w:lang w:val="en-IE"/>
        </w:rPr>
      </w:pPr>
    </w:p>
    <w:p w14:paraId="319514CE" w14:textId="77777777" w:rsidR="00845A44" w:rsidRPr="007507EF"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360" w:name="_Toc496681975"/>
      <w:bookmarkStart w:id="361" w:name="_Toc496682142"/>
      <w:bookmarkStart w:id="362" w:name="_Toc496681976"/>
      <w:bookmarkStart w:id="363" w:name="_Toc496682143"/>
      <w:bookmarkStart w:id="364" w:name="_Toc496681977"/>
      <w:bookmarkStart w:id="365" w:name="_Toc496682144"/>
      <w:bookmarkStart w:id="366" w:name="_Toc496681978"/>
      <w:bookmarkStart w:id="367" w:name="_Toc496682145"/>
      <w:bookmarkStart w:id="368" w:name="_Toc496681979"/>
      <w:bookmarkStart w:id="369" w:name="_Toc496682146"/>
      <w:bookmarkStart w:id="370" w:name="_Toc449013354"/>
      <w:bookmarkStart w:id="371" w:name="_Toc528163922"/>
      <w:bookmarkEnd w:id="360"/>
      <w:bookmarkEnd w:id="361"/>
      <w:bookmarkEnd w:id="362"/>
      <w:bookmarkEnd w:id="363"/>
      <w:bookmarkEnd w:id="364"/>
      <w:bookmarkEnd w:id="365"/>
      <w:bookmarkEnd w:id="366"/>
      <w:bookmarkEnd w:id="367"/>
      <w:bookmarkEnd w:id="368"/>
      <w:bookmarkEnd w:id="369"/>
      <w:commentRangeStart w:id="372"/>
      <w:r w:rsidRPr="007507EF">
        <w:rPr>
          <w:lang w:val="en-IE"/>
        </w:rPr>
        <w:t xml:space="preserve">Virtual </w:t>
      </w:r>
      <w:bookmarkEnd w:id="370"/>
      <w:r w:rsidR="00BE57F6">
        <w:rPr>
          <w:lang w:val="en-IE"/>
        </w:rPr>
        <w:t>M</w:t>
      </w:r>
      <w:r w:rsidR="00E3798E">
        <w:rPr>
          <w:lang w:val="en-IE"/>
        </w:rPr>
        <w:t>ATON</w:t>
      </w:r>
      <w:commentRangeEnd w:id="372"/>
      <w:r w:rsidR="009E70F5">
        <w:rPr>
          <w:rStyle w:val="CommentReference"/>
          <w:rFonts w:asciiTheme="minorHAnsi" w:eastAsiaTheme="minorHAnsi" w:hAnsiTheme="minorHAnsi" w:cstheme="minorBidi"/>
          <w:b w:val="0"/>
          <w:bCs w:val="0"/>
          <w:caps w:val="0"/>
          <w:color w:val="auto"/>
        </w:rPr>
        <w:commentReference w:id="372"/>
      </w:r>
      <w:bookmarkEnd w:id="371"/>
    </w:p>
    <w:p w14:paraId="23364601" w14:textId="6D3E2DC6" w:rsidR="005F3A6E" w:rsidRDefault="005F3A6E" w:rsidP="009F1370">
      <w:pPr>
        <w:pStyle w:val="BodyText"/>
        <w:rPr>
          <w:lang w:eastAsia="de-DE"/>
        </w:rPr>
      </w:pPr>
      <w:r>
        <w:rPr>
          <w:lang w:eastAsia="de-DE"/>
        </w:rPr>
        <w:t xml:space="preserve">A virtual </w:t>
      </w:r>
      <w:proofErr w:type="spellStart"/>
      <w:r>
        <w:rPr>
          <w:lang w:eastAsia="de-DE"/>
        </w:rPr>
        <w:t>MAtoN</w:t>
      </w:r>
      <w:proofErr w:type="spellEnd"/>
      <w:r>
        <w:rPr>
          <w:lang w:eastAsia="de-DE"/>
        </w:rPr>
        <w:t xml:space="preserve"> is an electronic </w:t>
      </w:r>
      <w:r w:rsidR="00E913BE">
        <w:rPr>
          <w:lang w:eastAsia="de-DE"/>
        </w:rPr>
        <w:t xml:space="preserve">marker </w:t>
      </w:r>
      <w:del w:id="373" w:author="Peter Dam" w:date="2018-10-24T12:48:00Z">
        <w:r w:rsidR="00E913BE" w:rsidDel="0015038B">
          <w:rPr>
            <w:lang w:eastAsia="de-DE"/>
          </w:rPr>
          <w:delText xml:space="preserve">or non-real eAtoN </w:delText>
        </w:r>
      </w:del>
      <w:r w:rsidR="00E913BE">
        <w:rPr>
          <w:lang w:eastAsia="de-DE"/>
        </w:rPr>
        <w:t>broadcast</w:t>
      </w:r>
      <w:del w:id="374" w:author="Peter Dam" w:date="2018-10-24T12:48:00Z">
        <w:r w:rsidR="00E913BE" w:rsidDel="0015038B">
          <w:rPr>
            <w:lang w:eastAsia="de-DE"/>
          </w:rPr>
          <w:delText>ed</w:delText>
        </w:r>
      </w:del>
      <w:r w:rsidR="00E913BE">
        <w:rPr>
          <w:lang w:eastAsia="de-DE"/>
        </w:rPr>
        <w:t xml:space="preserve"> by an AIS transponder</w:t>
      </w:r>
      <w:ins w:id="375" w:author="Peter Dam" w:date="2018-10-24T12:53:00Z">
        <w:r w:rsidR="0015038B">
          <w:rPr>
            <w:lang w:eastAsia="de-DE"/>
          </w:rPr>
          <w:t>.</w:t>
        </w:r>
      </w:ins>
      <w:del w:id="376" w:author="Peter Dam" w:date="2018-10-24T12:53:00Z">
        <w:r w:rsidDel="0015038B">
          <w:rPr>
            <w:lang w:eastAsia="de-DE"/>
          </w:rPr>
          <w:delText>,</w:delText>
        </w:r>
      </w:del>
      <w:r>
        <w:rPr>
          <w:lang w:eastAsia="de-DE"/>
        </w:rPr>
        <w:t xml:space="preserve"> </w:t>
      </w:r>
      <w:del w:id="377" w:author="Peter Dam" w:date="2018-10-24T12:55:00Z">
        <w:r w:rsidDel="0015038B">
          <w:rPr>
            <w:lang w:eastAsia="de-DE"/>
          </w:rPr>
          <w:delText xml:space="preserve">whether a base station or AIS AtoN, that can be visible in an AIS display </w:delText>
        </w:r>
      </w:del>
      <w:r>
        <w:rPr>
          <w:lang w:eastAsia="de-DE"/>
        </w:rPr>
        <w:t xml:space="preserve">and should have the capability of updating the position of whatever it is marking. </w:t>
      </w:r>
    </w:p>
    <w:p w14:paraId="3F4BE54C" w14:textId="4B159A1A" w:rsidR="009F1370" w:rsidDel="00214C5E" w:rsidRDefault="009F1370" w:rsidP="009F1370">
      <w:pPr>
        <w:pStyle w:val="BodyText"/>
        <w:rPr>
          <w:del w:id="378" w:author="Peter Dam" w:date="2018-10-24T14:28:00Z"/>
          <w:lang w:eastAsia="de-DE"/>
        </w:rPr>
      </w:pPr>
      <w:del w:id="379" w:author="Peter Dam" w:date="2018-10-24T14:28:00Z">
        <w:r w:rsidRPr="00857D75" w:rsidDel="00214C5E">
          <w:rPr>
            <w:lang w:eastAsia="de-DE"/>
          </w:rPr>
          <w:delText xml:space="preserve">When using </w:delText>
        </w:r>
        <w:r w:rsidDel="00214C5E">
          <w:rPr>
            <w:lang w:eastAsia="de-DE"/>
          </w:rPr>
          <w:delText xml:space="preserve">virtual </w:delText>
        </w:r>
      </w:del>
      <w:del w:id="380" w:author="Peter Dam" w:date="2018-10-24T14:22:00Z">
        <w:r w:rsidDel="00214C5E">
          <w:rPr>
            <w:lang w:eastAsia="de-DE"/>
          </w:rPr>
          <w:delText>marks</w:delText>
        </w:r>
      </w:del>
      <w:del w:id="381" w:author="Peter Dam" w:date="2018-10-24T14:28:00Z">
        <w:r w:rsidRPr="00857D75" w:rsidDel="00214C5E">
          <w:rPr>
            <w:lang w:eastAsia="de-DE"/>
          </w:rPr>
          <w:delText>, the following should be considered:</w:delText>
        </w:r>
      </w:del>
    </w:p>
    <w:p w14:paraId="5DA872DE" w14:textId="4E3770BE" w:rsidR="009F1370" w:rsidRPr="000D47AF" w:rsidDel="00214C5E" w:rsidRDefault="009F1370" w:rsidP="001B0C1D">
      <w:pPr>
        <w:pStyle w:val="ListParagraph"/>
        <w:numPr>
          <w:ilvl w:val="0"/>
          <w:numId w:val="47"/>
        </w:numPr>
        <w:autoSpaceDE w:val="0"/>
        <w:autoSpaceDN w:val="0"/>
        <w:adjustRightInd w:val="0"/>
        <w:rPr>
          <w:del w:id="382" w:author="Peter Dam" w:date="2018-10-24T14:28:00Z"/>
          <w:rFonts w:asciiTheme="minorHAnsi" w:eastAsia="Times New Roman" w:hAnsiTheme="minorHAnsi" w:cstheme="minorHAnsi"/>
          <w:lang w:val="en-IE"/>
        </w:rPr>
      </w:pPr>
      <w:del w:id="383" w:author="Peter Dam" w:date="2018-10-24T14:26:00Z">
        <w:r w:rsidRPr="000D47AF" w:rsidDel="00214C5E">
          <w:rPr>
            <w:rFonts w:asciiTheme="minorHAnsi" w:eastAsia="Times New Roman" w:hAnsiTheme="minorHAnsi" w:cstheme="minorHAnsi"/>
            <w:lang w:val="en-IE"/>
          </w:rPr>
          <w:delText>To be used when absolutely required</w:delText>
        </w:r>
        <w:r w:rsidR="002C5B46" w:rsidRPr="000D47AF" w:rsidDel="00214C5E">
          <w:rPr>
            <w:rFonts w:asciiTheme="minorHAnsi" w:eastAsia="Times New Roman" w:hAnsiTheme="minorHAnsi" w:cstheme="minorHAnsi"/>
            <w:lang w:val="en-IE"/>
          </w:rPr>
          <w:delText xml:space="preserve"> </w:delText>
        </w:r>
        <w:r w:rsidRPr="000D47AF" w:rsidDel="00214C5E">
          <w:rPr>
            <w:rFonts w:asciiTheme="minorHAnsi" w:eastAsia="Times New Roman" w:hAnsiTheme="minorHAnsi" w:cstheme="minorHAnsi"/>
            <w:lang w:val="en-IE"/>
          </w:rPr>
          <w:delText xml:space="preserve">– restricted use – </w:delText>
        </w:r>
        <w:r w:rsidR="00780162" w:rsidRPr="000D47AF" w:rsidDel="00214C5E">
          <w:rPr>
            <w:rFonts w:asciiTheme="minorHAnsi" w:eastAsia="Times New Roman" w:hAnsiTheme="minorHAnsi" w:cstheme="minorHAnsi"/>
            <w:lang w:val="en-IE"/>
          </w:rPr>
          <w:delText>and</w:delText>
        </w:r>
      </w:del>
      <w:del w:id="384" w:author="Peter Dam" w:date="2018-10-24T14:28:00Z">
        <w:r w:rsidR="00780162" w:rsidRPr="000D47AF" w:rsidDel="00214C5E">
          <w:rPr>
            <w:rFonts w:asciiTheme="minorHAnsi" w:eastAsia="Times New Roman" w:hAnsiTheme="minorHAnsi" w:cstheme="minorHAnsi"/>
            <w:lang w:val="en-IE"/>
          </w:rPr>
          <w:delText xml:space="preserve"> a</w:delText>
        </w:r>
        <w:r w:rsidRPr="000D47AF" w:rsidDel="00214C5E">
          <w:rPr>
            <w:rFonts w:asciiTheme="minorHAnsi" w:eastAsia="Times New Roman" w:hAnsiTheme="minorHAnsi" w:cstheme="minorHAnsi"/>
            <w:lang w:val="en-IE"/>
          </w:rPr>
          <w:delText>p</w:delText>
        </w:r>
        <w:r w:rsidR="001B0C1D" w:rsidRPr="000D47AF" w:rsidDel="00214C5E">
          <w:rPr>
            <w:rFonts w:asciiTheme="minorHAnsi" w:eastAsia="Times New Roman" w:hAnsiTheme="minorHAnsi" w:cstheme="minorHAnsi"/>
            <w:lang w:val="en-IE"/>
          </w:rPr>
          <w:delText xml:space="preserve">proved by </w:delText>
        </w:r>
        <w:r w:rsidR="00780162" w:rsidRPr="000D47AF" w:rsidDel="00214C5E">
          <w:rPr>
            <w:rFonts w:asciiTheme="minorHAnsi" w:eastAsia="Times New Roman" w:hAnsiTheme="minorHAnsi" w:cstheme="minorHAnsi"/>
            <w:lang w:val="en-IE"/>
          </w:rPr>
          <w:delText>the</w:delText>
        </w:r>
        <w:r w:rsidR="001B0C1D" w:rsidRPr="000D47AF" w:rsidDel="00214C5E">
          <w:rPr>
            <w:rFonts w:asciiTheme="minorHAnsi" w:eastAsia="Times New Roman" w:hAnsiTheme="minorHAnsi" w:cstheme="minorHAnsi"/>
            <w:lang w:val="en-IE"/>
          </w:rPr>
          <w:delText xml:space="preserve"> competent authority</w:delText>
        </w:r>
      </w:del>
      <w:del w:id="385" w:author="Peter Dam" w:date="2018-10-24T12:50:00Z">
        <w:r w:rsidR="00780162" w:rsidRPr="000D47AF" w:rsidDel="0015038B">
          <w:rPr>
            <w:rFonts w:asciiTheme="minorHAnsi" w:eastAsia="Times New Roman" w:hAnsiTheme="minorHAnsi" w:cstheme="minorHAnsi"/>
            <w:lang w:val="en-IE"/>
          </w:rPr>
          <w:delText>;</w:delText>
        </w:r>
      </w:del>
    </w:p>
    <w:p w14:paraId="224B9BD2" w14:textId="3ABE9501" w:rsidR="009F1370" w:rsidRPr="000D47AF" w:rsidDel="00214C5E" w:rsidRDefault="00943A8F" w:rsidP="001B0C1D">
      <w:pPr>
        <w:pStyle w:val="ListParagraph"/>
        <w:numPr>
          <w:ilvl w:val="0"/>
          <w:numId w:val="47"/>
        </w:numPr>
        <w:autoSpaceDE w:val="0"/>
        <w:autoSpaceDN w:val="0"/>
        <w:adjustRightInd w:val="0"/>
        <w:rPr>
          <w:del w:id="386" w:author="Peter Dam" w:date="2018-10-24T14:28:00Z"/>
          <w:rFonts w:asciiTheme="minorHAnsi" w:eastAsia="Times New Roman" w:hAnsiTheme="minorHAnsi" w:cstheme="minorHAnsi"/>
          <w:lang w:val="en-IE"/>
        </w:rPr>
      </w:pPr>
      <w:del w:id="387" w:author="Peter Dam" w:date="2018-10-24T14:28:00Z">
        <w:r w:rsidRPr="000D47AF" w:rsidDel="00214C5E">
          <w:rPr>
            <w:rFonts w:asciiTheme="minorHAnsi" w:eastAsia="Times New Roman" w:hAnsiTheme="minorHAnsi" w:cstheme="minorHAnsi"/>
            <w:lang w:val="en-IE"/>
          </w:rPr>
          <w:delText xml:space="preserve">The </w:delText>
        </w:r>
        <w:r w:rsidR="00780162" w:rsidRPr="000D47AF" w:rsidDel="00214C5E">
          <w:rPr>
            <w:rFonts w:asciiTheme="minorHAnsi" w:eastAsia="Times New Roman" w:hAnsiTheme="minorHAnsi" w:cstheme="minorHAnsi"/>
            <w:lang w:val="en-IE"/>
          </w:rPr>
          <w:delText>slot</w:delText>
        </w:r>
        <w:r w:rsidRPr="000D47AF" w:rsidDel="00214C5E">
          <w:rPr>
            <w:rFonts w:asciiTheme="minorHAnsi" w:eastAsia="Times New Roman" w:hAnsiTheme="minorHAnsi" w:cstheme="minorHAnsi"/>
            <w:lang w:val="en-IE"/>
          </w:rPr>
          <w:delText xml:space="preserve"> constrains for the deployment of a Virtual</w:delText>
        </w:r>
        <w:r w:rsidR="009F1370" w:rsidRPr="000D47AF" w:rsidDel="00214C5E">
          <w:rPr>
            <w:rFonts w:asciiTheme="minorHAnsi" w:eastAsia="Times New Roman" w:hAnsiTheme="minorHAnsi" w:cstheme="minorHAnsi"/>
            <w:lang w:val="en-IE"/>
          </w:rPr>
          <w:delText xml:space="preserve"> AtoN</w:delText>
        </w:r>
      </w:del>
      <w:del w:id="388" w:author="Peter Dam" w:date="2018-10-24T12:50:00Z">
        <w:r w:rsidR="00780162" w:rsidRPr="000D47AF" w:rsidDel="0015038B">
          <w:rPr>
            <w:rFonts w:asciiTheme="minorHAnsi" w:eastAsia="Times New Roman" w:hAnsiTheme="minorHAnsi" w:cstheme="minorHAnsi"/>
            <w:lang w:val="en-IE"/>
          </w:rPr>
          <w:delText>;</w:delText>
        </w:r>
        <w:r w:rsidR="009F1370" w:rsidRPr="000D47AF" w:rsidDel="0015038B">
          <w:rPr>
            <w:rFonts w:asciiTheme="minorHAnsi" w:eastAsia="Times New Roman" w:hAnsiTheme="minorHAnsi" w:cstheme="minorHAnsi"/>
            <w:lang w:val="en-IE"/>
          </w:rPr>
          <w:delText xml:space="preserve"> </w:delText>
        </w:r>
      </w:del>
    </w:p>
    <w:p w14:paraId="49A593B7" w14:textId="582D1F32" w:rsidR="002B4D0D" w:rsidRPr="000D47AF" w:rsidDel="00214C5E" w:rsidRDefault="002B4D0D" w:rsidP="002B4D0D">
      <w:pPr>
        <w:pStyle w:val="ListParagraph"/>
        <w:numPr>
          <w:ilvl w:val="0"/>
          <w:numId w:val="47"/>
        </w:numPr>
        <w:autoSpaceDE w:val="0"/>
        <w:autoSpaceDN w:val="0"/>
        <w:adjustRightInd w:val="0"/>
        <w:jc w:val="both"/>
        <w:rPr>
          <w:del w:id="389" w:author="Peter Dam" w:date="2018-10-24T14:28:00Z"/>
          <w:rFonts w:asciiTheme="minorHAnsi" w:eastAsia="Times New Roman" w:hAnsiTheme="minorHAnsi" w:cstheme="minorHAnsi"/>
          <w:lang w:val="en-IE"/>
        </w:rPr>
      </w:pPr>
      <w:del w:id="390" w:author="Peter Dam" w:date="2018-10-24T14:28:00Z">
        <w:r w:rsidRPr="000D47AF" w:rsidDel="00214C5E">
          <w:rPr>
            <w:rFonts w:asciiTheme="minorHAnsi" w:eastAsia="Times New Roman" w:hAnsiTheme="minorHAnsi" w:cstheme="minorHAnsi"/>
            <w:lang w:val="en-IE"/>
          </w:rPr>
          <w:delText>Limitation of VHF coverage (extended VHF coverage utilizing deployable devices can be considered)</w:delText>
        </w:r>
      </w:del>
      <w:del w:id="391" w:author="Peter Dam" w:date="2018-10-24T12:50:00Z">
        <w:r w:rsidRPr="000D47AF" w:rsidDel="0015038B">
          <w:rPr>
            <w:rFonts w:asciiTheme="minorHAnsi" w:eastAsia="Times New Roman" w:hAnsiTheme="minorHAnsi" w:cstheme="minorHAnsi"/>
            <w:lang w:val="en-IE"/>
          </w:rPr>
          <w:delText>;</w:delText>
        </w:r>
      </w:del>
    </w:p>
    <w:p w14:paraId="7020B7CF" w14:textId="3CD3620D" w:rsidR="009F1370" w:rsidRPr="000D47AF" w:rsidDel="00214C5E" w:rsidRDefault="001B0C1D" w:rsidP="001B0C1D">
      <w:pPr>
        <w:pStyle w:val="ListParagraph"/>
        <w:numPr>
          <w:ilvl w:val="0"/>
          <w:numId w:val="47"/>
        </w:numPr>
        <w:autoSpaceDE w:val="0"/>
        <w:autoSpaceDN w:val="0"/>
        <w:adjustRightInd w:val="0"/>
        <w:rPr>
          <w:del w:id="392" w:author="Peter Dam" w:date="2018-10-24T14:28:00Z"/>
          <w:rFonts w:asciiTheme="minorHAnsi" w:eastAsia="Times New Roman" w:hAnsiTheme="minorHAnsi" w:cstheme="minorHAnsi"/>
          <w:lang w:val="en-IE"/>
        </w:rPr>
      </w:pPr>
      <w:del w:id="393" w:author="Peter Dam" w:date="2018-10-24T14:28:00Z">
        <w:r w:rsidRPr="000D47AF" w:rsidDel="00214C5E">
          <w:rPr>
            <w:rFonts w:asciiTheme="minorHAnsi" w:eastAsia="Times New Roman" w:hAnsiTheme="minorHAnsi" w:cstheme="minorHAnsi"/>
            <w:lang w:val="en-IE"/>
          </w:rPr>
          <w:delText>S</w:delText>
        </w:r>
        <w:r w:rsidR="009F1370" w:rsidRPr="000D47AF" w:rsidDel="00214C5E">
          <w:rPr>
            <w:rFonts w:asciiTheme="minorHAnsi" w:eastAsia="Times New Roman" w:hAnsiTheme="minorHAnsi" w:cstheme="minorHAnsi"/>
            <w:lang w:val="en-IE"/>
          </w:rPr>
          <w:delText>uitability for the marking of oil slicks in conjunction with existing satellite monitoring</w:delText>
        </w:r>
        <w:r w:rsidRPr="000D47AF" w:rsidDel="00214C5E">
          <w:rPr>
            <w:rFonts w:asciiTheme="minorHAnsi" w:eastAsia="Times New Roman" w:hAnsiTheme="minorHAnsi" w:cstheme="minorHAnsi"/>
            <w:lang w:val="en-IE"/>
          </w:rPr>
          <w:delText xml:space="preserve"> s</w:delText>
        </w:r>
        <w:r w:rsidR="009F1370" w:rsidRPr="000D47AF" w:rsidDel="00214C5E">
          <w:rPr>
            <w:rFonts w:asciiTheme="minorHAnsi" w:eastAsia="Times New Roman" w:hAnsiTheme="minorHAnsi" w:cstheme="minorHAnsi"/>
            <w:lang w:val="en-IE"/>
          </w:rPr>
          <w:delText>ystems</w:delText>
        </w:r>
      </w:del>
      <w:del w:id="394" w:author="Peter Dam" w:date="2018-10-24T12:50:00Z">
        <w:r w:rsidR="009F1370" w:rsidRPr="000D47AF" w:rsidDel="0015038B">
          <w:rPr>
            <w:rFonts w:asciiTheme="minorHAnsi" w:eastAsia="Times New Roman" w:hAnsiTheme="minorHAnsi" w:cstheme="minorHAnsi"/>
            <w:lang w:val="en-IE"/>
          </w:rPr>
          <w:delText>;</w:delText>
        </w:r>
      </w:del>
    </w:p>
    <w:p w14:paraId="3238625B" w14:textId="5AF61860" w:rsidR="002B4D0D" w:rsidRPr="000D47AF" w:rsidDel="00214C5E" w:rsidRDefault="002B4D0D" w:rsidP="002B4D0D">
      <w:pPr>
        <w:pStyle w:val="ListParagraph"/>
        <w:numPr>
          <w:ilvl w:val="0"/>
          <w:numId w:val="47"/>
        </w:numPr>
        <w:autoSpaceDE w:val="0"/>
        <w:autoSpaceDN w:val="0"/>
        <w:adjustRightInd w:val="0"/>
        <w:rPr>
          <w:del w:id="395" w:author="Peter Dam" w:date="2018-10-24T14:28:00Z"/>
          <w:rFonts w:asciiTheme="minorHAnsi" w:eastAsia="Times New Roman" w:hAnsiTheme="minorHAnsi" w:cstheme="minorHAnsi"/>
          <w:lang w:val="en-IE"/>
        </w:rPr>
      </w:pPr>
      <w:del w:id="396" w:author="Peter Dam" w:date="2018-10-24T14:28:00Z">
        <w:r w:rsidRPr="000D47AF" w:rsidDel="00214C5E">
          <w:rPr>
            <w:rFonts w:asciiTheme="minorHAnsi" w:eastAsia="Times New Roman" w:hAnsiTheme="minorHAnsi" w:cstheme="minorHAnsi"/>
            <w:lang w:val="en-IE"/>
          </w:rPr>
          <w:delText xml:space="preserve">The integrity </w:delText>
        </w:r>
        <w:r w:rsidR="005F3A6E" w:rsidRPr="000D47AF" w:rsidDel="00214C5E">
          <w:rPr>
            <w:rFonts w:asciiTheme="minorHAnsi" w:eastAsia="Times New Roman" w:hAnsiTheme="minorHAnsi" w:cstheme="minorHAnsi"/>
            <w:lang w:val="en-IE"/>
          </w:rPr>
          <w:delText xml:space="preserve">of the location positioning of the MAtoN.  </w:delText>
        </w:r>
      </w:del>
    </w:p>
    <w:p w14:paraId="3822151A" w14:textId="77777777" w:rsidR="009F1370" w:rsidRPr="000D47AF" w:rsidRDefault="009F1370" w:rsidP="009F1370">
      <w:pPr>
        <w:autoSpaceDE w:val="0"/>
        <w:autoSpaceDN w:val="0"/>
        <w:adjustRightInd w:val="0"/>
        <w:ind w:left="720"/>
        <w:rPr>
          <w:rFonts w:eastAsia="Times New Roman" w:cstheme="minorHAnsi"/>
          <w:highlight w:val="yellow"/>
          <w:lang w:val="en-IE"/>
        </w:rPr>
      </w:pPr>
    </w:p>
    <w:p w14:paraId="28C63814" w14:textId="77777777" w:rsidR="00CB610E" w:rsidRDefault="007338D9" w:rsidP="007338D9">
      <w:pPr>
        <w:pStyle w:val="BodyText"/>
        <w:rPr>
          <w:ins w:id="397" w:author="Peter Dam" w:date="2018-10-24T15:04:00Z"/>
          <w:rFonts w:cstheme="minorHAnsi"/>
          <w:lang w:eastAsia="de-DE"/>
        </w:rPr>
      </w:pPr>
      <w:del w:id="398" w:author="Peter Dam" w:date="2018-10-24T14:30:00Z">
        <w:r w:rsidRPr="000D47AF" w:rsidDel="00214C5E">
          <w:rPr>
            <w:rFonts w:cstheme="minorHAnsi"/>
            <w:lang w:eastAsia="de-DE"/>
          </w:rPr>
          <w:delText xml:space="preserve">When using virtual </w:delText>
        </w:r>
        <w:r w:rsidR="00AD68C5" w:rsidDel="00214C5E">
          <w:rPr>
            <w:rFonts w:cstheme="minorHAnsi"/>
            <w:lang w:eastAsia="de-DE"/>
          </w:rPr>
          <w:delText>MAtoN</w:delText>
        </w:r>
      </w:del>
      <w:del w:id="399" w:author="Peter Dam" w:date="2018-10-24T14:23:00Z">
        <w:r w:rsidRPr="000D47AF" w:rsidDel="00214C5E">
          <w:rPr>
            <w:rFonts w:cstheme="minorHAnsi"/>
            <w:lang w:eastAsia="de-DE"/>
          </w:rPr>
          <w:delText>,</w:delText>
        </w:r>
      </w:del>
      <w:del w:id="400" w:author="Peter Dam" w:date="2018-10-24T14:30:00Z">
        <w:r w:rsidRPr="000D47AF" w:rsidDel="00214C5E">
          <w:rPr>
            <w:rFonts w:cstheme="minorHAnsi"/>
            <w:lang w:eastAsia="de-DE"/>
          </w:rPr>
          <w:delText xml:space="preserve"> there are risks involved</w:delText>
        </w:r>
      </w:del>
      <w:del w:id="401" w:author="Peter Dam" w:date="2018-10-24T14:23:00Z">
        <w:r w:rsidRPr="000D47AF" w:rsidDel="00214C5E">
          <w:rPr>
            <w:rFonts w:cstheme="minorHAnsi"/>
            <w:lang w:eastAsia="de-DE"/>
          </w:rPr>
          <w:delText xml:space="preserve"> such as vessels not carrying AIS displays. Please r</w:delText>
        </w:r>
      </w:del>
      <w:ins w:id="402" w:author="Peter Dam" w:date="2018-10-24T14:30:00Z">
        <w:r w:rsidR="00214C5E">
          <w:rPr>
            <w:rFonts w:cstheme="minorHAnsi"/>
            <w:lang w:eastAsia="de-DE"/>
          </w:rPr>
          <w:t xml:space="preserve"> Virtual </w:t>
        </w:r>
        <w:proofErr w:type="spellStart"/>
        <w:r w:rsidR="00214C5E">
          <w:rPr>
            <w:rFonts w:cstheme="minorHAnsi"/>
            <w:lang w:eastAsia="de-DE"/>
          </w:rPr>
          <w:t>MAtoN</w:t>
        </w:r>
        <w:proofErr w:type="spellEnd"/>
        <w:r w:rsidR="00214C5E">
          <w:rPr>
            <w:rFonts w:cstheme="minorHAnsi"/>
            <w:lang w:eastAsia="de-DE"/>
          </w:rPr>
          <w:t xml:space="preserve"> should be approved </w:t>
        </w:r>
      </w:ins>
      <w:ins w:id="403" w:author="Peter Dam" w:date="2018-10-24T14:32:00Z">
        <w:r w:rsidR="00214C5E">
          <w:rPr>
            <w:rFonts w:cstheme="minorHAnsi"/>
            <w:lang w:eastAsia="de-DE"/>
          </w:rPr>
          <w:t xml:space="preserve">and strictly controlled </w:t>
        </w:r>
      </w:ins>
      <w:ins w:id="404" w:author="Peter Dam" w:date="2018-10-24T14:30:00Z">
        <w:r w:rsidR="00214C5E">
          <w:rPr>
            <w:rFonts w:cstheme="minorHAnsi"/>
            <w:lang w:eastAsia="de-DE"/>
          </w:rPr>
          <w:t xml:space="preserve">by </w:t>
        </w:r>
      </w:ins>
      <w:ins w:id="405" w:author="Peter Dam" w:date="2018-10-24T14:32:00Z">
        <w:r w:rsidR="00214C5E">
          <w:rPr>
            <w:rFonts w:cstheme="minorHAnsi"/>
            <w:lang w:eastAsia="de-DE"/>
          </w:rPr>
          <w:t xml:space="preserve">the </w:t>
        </w:r>
      </w:ins>
      <w:ins w:id="406" w:author="Peter Dam" w:date="2018-10-24T14:31:00Z">
        <w:r w:rsidR="00214C5E">
          <w:rPr>
            <w:rFonts w:cstheme="minorHAnsi"/>
            <w:lang w:eastAsia="de-DE"/>
          </w:rPr>
          <w:t>competent authority</w:t>
        </w:r>
      </w:ins>
      <w:ins w:id="407" w:author="Peter Dam" w:date="2018-10-24T14:33:00Z">
        <w:r w:rsidR="009E70F5">
          <w:rPr>
            <w:rFonts w:cstheme="minorHAnsi"/>
            <w:lang w:eastAsia="de-DE"/>
          </w:rPr>
          <w:t>,</w:t>
        </w:r>
      </w:ins>
      <w:ins w:id="408" w:author="Peter Dam" w:date="2018-10-24T14:32:00Z">
        <w:r w:rsidR="00214C5E">
          <w:rPr>
            <w:rFonts w:cstheme="minorHAnsi"/>
            <w:lang w:eastAsia="de-DE"/>
          </w:rPr>
          <w:t xml:space="preserve"> and implemented on the principles contained within </w:t>
        </w:r>
      </w:ins>
      <w:del w:id="409" w:author="Peter Dam" w:date="2018-10-24T14:32:00Z">
        <w:r w:rsidRPr="000D47AF" w:rsidDel="00214C5E">
          <w:rPr>
            <w:rFonts w:cstheme="minorHAnsi"/>
            <w:lang w:eastAsia="de-DE"/>
          </w:rPr>
          <w:delText>efer to</w:delText>
        </w:r>
      </w:del>
      <w:r w:rsidRPr="000D47AF">
        <w:rPr>
          <w:rFonts w:cstheme="minorHAnsi"/>
          <w:lang w:eastAsia="de-DE"/>
        </w:rPr>
        <w:t xml:space="preserve"> IALA Recommendation O-143 on Virtual Aids to Navigation</w:t>
      </w:r>
      <w:del w:id="410" w:author="Peter Dam" w:date="2018-10-24T14:33:00Z">
        <w:r w:rsidRPr="000D47AF" w:rsidDel="009E70F5">
          <w:rPr>
            <w:rFonts w:cstheme="minorHAnsi"/>
            <w:lang w:eastAsia="de-DE"/>
          </w:rPr>
          <w:delText xml:space="preserve"> </w:delText>
        </w:r>
      </w:del>
    </w:p>
    <w:p w14:paraId="197886AD" w14:textId="5F2ACFF9" w:rsidR="007338D9" w:rsidRPr="000D47AF" w:rsidRDefault="00CB610E" w:rsidP="007338D9">
      <w:pPr>
        <w:pStyle w:val="BodyText"/>
        <w:rPr>
          <w:rFonts w:cstheme="minorHAnsi"/>
          <w:lang w:eastAsia="de-DE"/>
        </w:rPr>
      </w:pPr>
      <w:ins w:id="411" w:author="Peter Dam" w:date="2018-10-24T15:05:00Z">
        <w:r>
          <w:rPr>
            <w:rFonts w:cstheme="minorHAnsi"/>
            <w:lang w:eastAsia="de-DE"/>
          </w:rPr>
          <w:t xml:space="preserve">(Consider safety related messaging, Geofencing, Course and Speed, Automatic updating of relevant </w:t>
        </w:r>
      </w:ins>
      <w:ins w:id="412" w:author="Peter Dam" w:date="2018-10-24T15:06:00Z">
        <w:r>
          <w:rPr>
            <w:rFonts w:cstheme="minorHAnsi"/>
            <w:lang w:eastAsia="de-DE"/>
          </w:rPr>
          <w:t>MSI)</w:t>
        </w:r>
      </w:ins>
      <w:del w:id="413" w:author="Peter Dam" w:date="2018-10-24T14:33:00Z">
        <w:r w:rsidR="007338D9" w:rsidRPr="000D47AF" w:rsidDel="009E70F5">
          <w:rPr>
            <w:rFonts w:cstheme="minorHAnsi"/>
            <w:lang w:eastAsia="de-DE"/>
          </w:rPr>
          <w:delText>for mor</w:delText>
        </w:r>
        <w:r w:rsidR="00AD68C5" w:rsidDel="009E70F5">
          <w:rPr>
            <w:rFonts w:cstheme="minorHAnsi"/>
            <w:lang w:eastAsia="de-DE"/>
          </w:rPr>
          <w:delText>e information on risks involved</w:delText>
        </w:r>
      </w:del>
      <w:r w:rsidR="007338D9" w:rsidRPr="000D47AF">
        <w:rPr>
          <w:rFonts w:cstheme="minorHAnsi"/>
          <w:lang w:eastAsia="de-DE"/>
        </w:rPr>
        <w:t xml:space="preserve">. </w:t>
      </w:r>
    </w:p>
    <w:p w14:paraId="0A79CA2F" w14:textId="34131590" w:rsidR="00845A44" w:rsidRPr="00144A11" w:rsidRDefault="00144A11">
      <w:pPr>
        <w:pStyle w:val="Heading1"/>
        <w:keepLines w:val="0"/>
        <w:tabs>
          <w:tab w:val="clear" w:pos="0"/>
          <w:tab w:val="left" w:pos="567"/>
        </w:tabs>
        <w:spacing w:after="240" w:line="240" w:lineRule="auto"/>
        <w:ind w:left="567" w:hanging="567"/>
        <w:rPr>
          <w:ins w:id="414" w:author="Peter Dam" w:date="2018-10-24T15:33:00Z"/>
          <w:rFonts w:eastAsia="Times New Roman" w:cs="Arial"/>
          <w:lang w:val="en-IE"/>
          <w:rPrChange w:id="415" w:author="Peter Dam" w:date="2018-10-24T15:34:00Z">
            <w:rPr>
              <w:ins w:id="416" w:author="Peter Dam" w:date="2018-10-24T15:33:00Z"/>
              <w:rFonts w:eastAsia="Times New Roman" w:cs="Arial"/>
              <w:highlight w:val="yellow"/>
              <w:lang w:val="en-IE"/>
            </w:rPr>
          </w:rPrChange>
        </w:rPr>
        <w:pPrChange w:id="417" w:author="Peter Dam" w:date="2018-10-24T15:34:00Z">
          <w:pPr>
            <w:autoSpaceDE w:val="0"/>
            <w:autoSpaceDN w:val="0"/>
            <w:adjustRightInd w:val="0"/>
          </w:pPr>
        </w:pPrChange>
      </w:pPr>
      <w:bookmarkStart w:id="418" w:name="_Toc528163923"/>
      <w:ins w:id="419" w:author="Peter Dam" w:date="2018-10-24T15:33:00Z">
        <w:r w:rsidRPr="00144A11">
          <w:rPr>
            <w:rFonts w:eastAsia="Times New Roman" w:cs="Arial"/>
            <w:lang w:val="en-IE"/>
            <w:rPrChange w:id="420" w:author="Peter Dam" w:date="2018-10-24T15:34:00Z">
              <w:rPr>
                <w:rFonts w:eastAsia="Times New Roman" w:cs="Arial"/>
                <w:b/>
                <w:bCs/>
                <w:caps/>
                <w:highlight w:val="yellow"/>
                <w:lang w:val="en-IE"/>
              </w:rPr>
            </w:rPrChange>
          </w:rPr>
          <w:t>AIS MAtoN programming</w:t>
        </w:r>
        <w:bookmarkEnd w:id="418"/>
      </w:ins>
    </w:p>
    <w:p w14:paraId="2CF0FC7D" w14:textId="77777777" w:rsidR="00144A11" w:rsidRDefault="00144A11" w:rsidP="00845A44">
      <w:pPr>
        <w:autoSpaceDE w:val="0"/>
        <w:autoSpaceDN w:val="0"/>
        <w:adjustRightInd w:val="0"/>
        <w:rPr>
          <w:ins w:id="421" w:author="Peter Dam" w:date="2018-10-24T15:33:00Z"/>
          <w:rFonts w:eastAsia="Times New Roman" w:cs="Arial"/>
          <w:highlight w:val="yellow"/>
          <w:lang w:val="en-IE"/>
        </w:rPr>
      </w:pPr>
    </w:p>
    <w:p w14:paraId="5B2EFA18" w14:textId="165C1E1C" w:rsidR="00144A11" w:rsidRPr="00144A11" w:rsidRDefault="00144A11" w:rsidP="00845A44">
      <w:pPr>
        <w:autoSpaceDE w:val="0"/>
        <w:autoSpaceDN w:val="0"/>
        <w:adjustRightInd w:val="0"/>
        <w:rPr>
          <w:ins w:id="422" w:author="Peter Dam" w:date="2018-10-24T15:33:00Z"/>
          <w:rFonts w:eastAsia="Times New Roman" w:cs="Arial"/>
          <w:lang w:val="en-IE"/>
          <w:rPrChange w:id="423" w:author="Peter Dam" w:date="2018-10-24T15:35:00Z">
            <w:rPr>
              <w:ins w:id="424" w:author="Peter Dam" w:date="2018-10-24T15:33:00Z"/>
              <w:rFonts w:eastAsia="Times New Roman" w:cs="Arial"/>
              <w:highlight w:val="yellow"/>
              <w:lang w:val="en-IE"/>
            </w:rPr>
          </w:rPrChange>
        </w:rPr>
      </w:pPr>
      <w:ins w:id="425" w:author="Peter Dam" w:date="2018-10-24T15:33:00Z">
        <w:r w:rsidRPr="00144A11">
          <w:rPr>
            <w:rFonts w:eastAsia="Times New Roman" w:cs="Arial"/>
            <w:lang w:val="en-IE"/>
            <w:rPrChange w:id="426"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27" w:author="Peter Dam" w:date="2018-10-24T15:35:00Z">
              <w:rPr>
                <w:rFonts w:eastAsia="Times New Roman" w:cs="Arial"/>
                <w:highlight w:val="yellow"/>
                <w:lang w:val="en-IE"/>
              </w:rPr>
            </w:rPrChange>
          </w:rPr>
          <w:t>MAtoN</w:t>
        </w:r>
        <w:proofErr w:type="spellEnd"/>
        <w:r w:rsidRPr="00144A11">
          <w:rPr>
            <w:rFonts w:eastAsia="Times New Roman" w:cs="Arial"/>
            <w:lang w:val="en-IE"/>
            <w:rPrChange w:id="428" w:author="Peter Dam" w:date="2018-10-24T15:35:00Z">
              <w:rPr>
                <w:rFonts w:eastAsia="Times New Roman" w:cs="Arial"/>
                <w:highlight w:val="yellow"/>
                <w:lang w:val="en-IE"/>
              </w:rPr>
            </w:rPrChange>
          </w:rPr>
          <w:t xml:space="preserve"> is considered to be an AtoN and is</w:t>
        </w:r>
        <w:r w:rsidR="001F7761" w:rsidRPr="001F7761">
          <w:rPr>
            <w:rFonts w:eastAsia="Times New Roman" w:cs="Arial"/>
            <w:lang w:val="en-IE"/>
          </w:rPr>
          <w:t xml:space="preserve"> programmed using the same codi</w:t>
        </w:r>
      </w:ins>
      <w:ins w:id="429" w:author="Peter Dam" w:date="2018-10-24T15:35:00Z">
        <w:r w:rsidR="001F7761">
          <w:rPr>
            <w:rFonts w:eastAsia="Times New Roman" w:cs="Arial"/>
            <w:lang w:val="en-IE"/>
          </w:rPr>
          <w:t>n</w:t>
        </w:r>
      </w:ins>
      <w:ins w:id="430" w:author="Peter Dam" w:date="2018-10-24T15:33:00Z">
        <w:r w:rsidRPr="00144A11">
          <w:rPr>
            <w:rFonts w:eastAsia="Times New Roman" w:cs="Arial"/>
            <w:lang w:val="en-IE"/>
            <w:rPrChange w:id="431" w:author="Peter Dam" w:date="2018-10-24T15:35:00Z">
              <w:rPr>
                <w:rFonts w:eastAsia="Times New Roman" w:cs="Arial"/>
                <w:highlight w:val="yellow"/>
                <w:lang w:val="en-IE"/>
              </w:rPr>
            </w:rPrChange>
          </w:rPr>
          <w:t>g information as prescribed in ?????????</w:t>
        </w:r>
      </w:ins>
    </w:p>
    <w:p w14:paraId="31C60238" w14:textId="77777777" w:rsidR="00144A11" w:rsidRPr="00144A11" w:rsidRDefault="00144A11" w:rsidP="00845A44">
      <w:pPr>
        <w:autoSpaceDE w:val="0"/>
        <w:autoSpaceDN w:val="0"/>
        <w:adjustRightInd w:val="0"/>
        <w:rPr>
          <w:ins w:id="432" w:author="Peter Dam" w:date="2018-10-24T15:34:00Z"/>
          <w:rFonts w:eastAsia="Times New Roman" w:cs="Arial"/>
          <w:lang w:val="en-IE"/>
          <w:rPrChange w:id="433" w:author="Peter Dam" w:date="2018-10-24T15:35:00Z">
            <w:rPr>
              <w:ins w:id="434" w:author="Peter Dam" w:date="2018-10-24T15:34:00Z"/>
              <w:rFonts w:eastAsia="Times New Roman" w:cs="Arial"/>
              <w:highlight w:val="yellow"/>
              <w:lang w:val="en-IE"/>
            </w:rPr>
          </w:rPrChange>
        </w:rPr>
      </w:pPr>
    </w:p>
    <w:p w14:paraId="5AABF7D9" w14:textId="5E5EF6D5" w:rsidR="00144A11" w:rsidRPr="00144A11" w:rsidRDefault="00144A11" w:rsidP="00845A44">
      <w:pPr>
        <w:autoSpaceDE w:val="0"/>
        <w:autoSpaceDN w:val="0"/>
        <w:adjustRightInd w:val="0"/>
        <w:rPr>
          <w:rFonts w:eastAsia="Times New Roman" w:cs="Arial"/>
          <w:lang w:val="en-IE"/>
          <w:rPrChange w:id="435" w:author="Peter Dam" w:date="2018-10-24T15:35:00Z">
            <w:rPr>
              <w:rFonts w:eastAsia="Times New Roman" w:cs="Arial"/>
              <w:highlight w:val="yellow"/>
              <w:lang w:val="en-IE"/>
            </w:rPr>
          </w:rPrChange>
        </w:rPr>
      </w:pPr>
      <w:ins w:id="436" w:author="Peter Dam" w:date="2018-10-24T15:34:00Z">
        <w:r w:rsidRPr="00144A11">
          <w:rPr>
            <w:rFonts w:eastAsia="Times New Roman" w:cs="Arial"/>
            <w:lang w:val="en-IE"/>
            <w:rPrChange w:id="437"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38" w:author="Peter Dam" w:date="2018-10-24T15:35:00Z">
              <w:rPr>
                <w:rFonts w:eastAsia="Times New Roman" w:cs="Arial"/>
                <w:highlight w:val="yellow"/>
                <w:lang w:val="en-IE"/>
              </w:rPr>
            </w:rPrChange>
          </w:rPr>
          <w:t>MAtoN</w:t>
        </w:r>
        <w:proofErr w:type="spellEnd"/>
        <w:r w:rsidRPr="00144A11">
          <w:rPr>
            <w:rFonts w:eastAsia="Times New Roman" w:cs="Arial"/>
            <w:lang w:val="en-IE"/>
            <w:rPrChange w:id="439" w:author="Peter Dam" w:date="2018-10-24T15:35:00Z">
              <w:rPr>
                <w:rFonts w:eastAsia="Times New Roman" w:cs="Arial"/>
                <w:highlight w:val="yellow"/>
                <w:lang w:val="en-IE"/>
              </w:rPr>
            </w:rPrChange>
          </w:rPr>
          <w:t xml:space="preserve"> may have a Safety related Message incorporated within the AIS messaging….???</w:t>
        </w:r>
      </w:ins>
    </w:p>
    <w:p w14:paraId="7D4E2125" w14:textId="07003EA1" w:rsidR="00845A44" w:rsidRDefault="00845A44" w:rsidP="00845A44">
      <w:pPr>
        <w:pStyle w:val="Heading1"/>
        <w:keepLines w:val="0"/>
        <w:tabs>
          <w:tab w:val="clear" w:pos="0"/>
          <w:tab w:val="left" w:pos="567"/>
        </w:tabs>
        <w:spacing w:after="240" w:line="240" w:lineRule="auto"/>
        <w:ind w:left="567" w:hanging="567"/>
        <w:rPr>
          <w:rFonts w:eastAsia="Times New Roman" w:cs="Arial"/>
          <w:lang w:val="en-IE"/>
        </w:rPr>
      </w:pPr>
      <w:bookmarkStart w:id="440" w:name="_Toc449013356"/>
      <w:bookmarkStart w:id="441" w:name="_Toc528163924"/>
      <w:r w:rsidRPr="00A44365">
        <w:rPr>
          <w:rFonts w:eastAsia="Times New Roman" w:cs="Arial"/>
          <w:lang w:val="en-IE"/>
        </w:rPr>
        <w:t>Deployment</w:t>
      </w:r>
      <w:bookmarkEnd w:id="440"/>
      <w:bookmarkEnd w:id="441"/>
    </w:p>
    <w:p w14:paraId="4B34CCF1" w14:textId="6A99BD46" w:rsidR="00DC6AE6" w:rsidRPr="00A44365" w:rsidRDefault="00EB15E3" w:rsidP="00DC6AE6">
      <w:pPr>
        <w:pStyle w:val="Heading2"/>
        <w:keepLines w:val="0"/>
        <w:tabs>
          <w:tab w:val="clear" w:pos="0"/>
          <w:tab w:val="num" w:pos="576"/>
          <w:tab w:val="left" w:pos="851"/>
        </w:tabs>
        <w:spacing w:before="240" w:after="240" w:line="240" w:lineRule="auto"/>
        <w:ind w:left="576" w:right="0" w:hanging="576"/>
        <w:jc w:val="both"/>
        <w:rPr>
          <w:lang w:val="en-IE"/>
        </w:rPr>
      </w:pPr>
      <w:bookmarkStart w:id="442" w:name="_Toc528163925"/>
      <w:bookmarkStart w:id="443" w:name="_Toc449013357"/>
      <w:r>
        <w:rPr>
          <w:lang w:val="en-IE"/>
        </w:rPr>
        <w:t>Physical</w:t>
      </w:r>
      <w:r w:rsidR="00DC6AE6">
        <w:rPr>
          <w:lang w:val="en-IE"/>
        </w:rPr>
        <w:t xml:space="preserve"> </w:t>
      </w:r>
      <w:r>
        <w:rPr>
          <w:lang w:val="en-IE"/>
        </w:rPr>
        <w:t>MAtoN</w:t>
      </w:r>
      <w:bookmarkEnd w:id="442"/>
    </w:p>
    <w:p w14:paraId="02B9A351" w14:textId="17C340D9" w:rsidR="00DC6AE6" w:rsidRDefault="00DC6AE6" w:rsidP="00DC6AE6">
      <w:pPr>
        <w:pStyle w:val="BodyText"/>
        <w:rPr>
          <w:lang w:eastAsia="de-DE"/>
        </w:rPr>
      </w:pPr>
      <w:r>
        <w:rPr>
          <w:lang w:val="en-IE" w:eastAsia="de-DE"/>
        </w:rPr>
        <w:t xml:space="preserve">The National Authority should define the appropriate method for the installation and deployment of physical </w:t>
      </w:r>
      <w:proofErr w:type="spellStart"/>
      <w:r>
        <w:rPr>
          <w:lang w:val="en-IE" w:eastAsia="de-DE"/>
        </w:rPr>
        <w:t>MAtoN</w:t>
      </w:r>
      <w:proofErr w:type="spellEnd"/>
      <w:r>
        <w:rPr>
          <w:lang w:val="en-IE" w:eastAsia="de-DE"/>
        </w:rPr>
        <w:t xml:space="preserve">. </w:t>
      </w:r>
      <w:del w:id="444" w:author="Peter Dam" w:date="2018-10-24T15:08:00Z">
        <w:r w:rsidDel="00CB610E">
          <w:rPr>
            <w:lang w:val="en-IE" w:eastAsia="de-DE"/>
          </w:rPr>
          <w:delText>This can either involve deploying</w:delText>
        </w:r>
        <w:r w:rsidR="00B24CC1" w:rsidDel="00CB610E">
          <w:rPr>
            <w:lang w:val="en-IE" w:eastAsia="de-DE"/>
          </w:rPr>
          <w:delText>,</w:delText>
        </w:r>
        <w:r w:rsidDel="00CB610E">
          <w:rPr>
            <w:lang w:val="en-IE" w:eastAsia="de-DE"/>
          </w:rPr>
          <w:delText xml:space="preserve"> for example</w:delText>
        </w:r>
        <w:r w:rsidR="00B24CC1" w:rsidDel="00CB610E">
          <w:rPr>
            <w:lang w:val="en-IE" w:eastAsia="de-DE"/>
          </w:rPr>
          <w:delText>,</w:delText>
        </w:r>
        <w:r w:rsidDel="00CB610E">
          <w:rPr>
            <w:lang w:val="en-IE" w:eastAsia="de-DE"/>
          </w:rPr>
          <w:delText xml:space="preserve"> on-shore, at-sea, or via aircraft. </w:delText>
        </w:r>
      </w:del>
      <w:r>
        <w:rPr>
          <w:lang w:val="en-IE" w:eastAsia="de-DE"/>
        </w:rPr>
        <w:t xml:space="preserve">Special considerations have to be taken into account regarding the appropriate intended use of the </w:t>
      </w:r>
      <w:proofErr w:type="spellStart"/>
      <w:r>
        <w:rPr>
          <w:lang w:val="en-IE" w:eastAsia="de-DE"/>
        </w:rPr>
        <w:t>MAtoN</w:t>
      </w:r>
      <w:proofErr w:type="spellEnd"/>
      <w:r>
        <w:rPr>
          <w:lang w:val="en-IE" w:eastAsia="de-DE"/>
        </w:rPr>
        <w:t xml:space="preserve"> to ensure it is marked adequately to a reliable standard</w:t>
      </w:r>
      <w:r w:rsidRPr="00E3798E">
        <w:rPr>
          <w:lang w:eastAsia="de-DE"/>
        </w:rPr>
        <w:t xml:space="preserve"> (</w:t>
      </w:r>
      <w:r>
        <w:rPr>
          <w:lang w:eastAsia="de-DE"/>
        </w:rPr>
        <w:t xml:space="preserve">i.e., datum markers for search and rescue, icebergs, </w:t>
      </w:r>
      <w:r w:rsidRPr="00E3798E">
        <w:rPr>
          <w:lang w:eastAsia="de-DE"/>
        </w:rPr>
        <w:t>Oil slick</w:t>
      </w:r>
      <w:r>
        <w:rPr>
          <w:lang w:eastAsia="de-DE"/>
        </w:rPr>
        <w:t xml:space="preserve">, or </w:t>
      </w:r>
      <w:r w:rsidRPr="00E3798E">
        <w:rPr>
          <w:lang w:eastAsia="de-DE"/>
        </w:rPr>
        <w:t>pollution</w:t>
      </w:r>
      <w:r>
        <w:rPr>
          <w:lang w:eastAsia="de-DE"/>
        </w:rPr>
        <w:t xml:space="preserve"> barriers, etc.</w:t>
      </w:r>
      <w:r w:rsidRPr="00E3798E">
        <w:rPr>
          <w:lang w:eastAsia="de-DE"/>
        </w:rPr>
        <w:t>).</w:t>
      </w:r>
      <w:r w:rsidR="006C3F4A">
        <w:rPr>
          <w:lang w:eastAsia="de-DE"/>
        </w:rPr>
        <w:t xml:space="preserve"> </w:t>
      </w:r>
    </w:p>
    <w:p w14:paraId="3D3DC940" w14:textId="3D0C1F01" w:rsidR="00DC6AE6" w:rsidRDefault="00EB15E3"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445" w:name="_Toc528163926"/>
      <w:r>
        <w:rPr>
          <w:lang w:val="en-IE"/>
        </w:rPr>
        <w:lastRenderedPageBreak/>
        <w:t>Virtual Maton</w:t>
      </w:r>
      <w:bookmarkEnd w:id="445"/>
    </w:p>
    <w:p w14:paraId="05FEADBB" w14:textId="7AEE393A" w:rsidR="00DC6AE6" w:rsidDel="003C5A8B" w:rsidRDefault="00DC6AE6" w:rsidP="00DC6AE6">
      <w:pPr>
        <w:pStyle w:val="BodyText"/>
        <w:rPr>
          <w:del w:id="446" w:author="Peter Dam" w:date="2018-10-24T14:54:00Z"/>
          <w:lang w:eastAsia="de-DE"/>
        </w:rPr>
      </w:pPr>
      <w:del w:id="447" w:author="Peter Dam" w:date="2018-10-24T14:54:00Z">
        <w:r w:rsidDel="003C5A8B">
          <w:rPr>
            <w:lang w:eastAsia="de-DE"/>
          </w:rPr>
          <w:delText xml:space="preserve">The National Authority should define the necessary circumstances in which a virtual MAtoN is required. Virtual MAtoN are used primarily where there is a time critical consideration. They may also be used in places where permanent physical MAtoN cannot be sited or maintained. A Virtual MAtoN is not intended to replace a physical MAtoN and it is the National Authorities jurisdiction to determine the appropriate circumstances that the virtual MAtoN may and should be used. </w:delText>
        </w:r>
      </w:del>
    </w:p>
    <w:p w14:paraId="165B8D51" w14:textId="15EB625A" w:rsidR="00DC6AE6" w:rsidDel="003C5A8B" w:rsidRDefault="00DC6AE6" w:rsidP="00DC6AE6">
      <w:pPr>
        <w:pStyle w:val="BodyText"/>
        <w:rPr>
          <w:del w:id="448" w:author="Peter Dam" w:date="2018-10-24T14:54:00Z"/>
          <w:lang w:eastAsia="de-DE"/>
        </w:rPr>
      </w:pPr>
      <w:del w:id="449" w:author="Peter Dam" w:date="2018-10-24T14:54:00Z">
        <w:r w:rsidDel="003C5A8B">
          <w:rPr>
            <w:lang w:eastAsia="de-DE"/>
          </w:rPr>
          <w:delText>The National Authority should take into consideration that not all seafaring vessels will have access to technology that will identify virtual MAtoN.</w:delText>
        </w:r>
      </w:del>
    </w:p>
    <w:p w14:paraId="27D84DC0" w14:textId="4D67F8F2" w:rsidR="00DC6AE6" w:rsidRDefault="003C5A8B" w:rsidP="000D47AF">
      <w:pPr>
        <w:pStyle w:val="BodyText"/>
        <w:rPr>
          <w:ins w:id="450" w:author="Peter Dam" w:date="2018-10-24T15:32:00Z"/>
        </w:rPr>
      </w:pPr>
      <w:ins w:id="451" w:author="Peter Dam" w:date="2018-10-24T14:55:00Z">
        <w:r>
          <w:t xml:space="preserve">Deployment of virtual </w:t>
        </w:r>
        <w:proofErr w:type="spellStart"/>
        <w:r>
          <w:t>MAtoN</w:t>
        </w:r>
        <w:proofErr w:type="spellEnd"/>
        <w:r>
          <w:t xml:space="preserve"> should conform to IALA </w:t>
        </w:r>
      </w:ins>
      <w:ins w:id="452" w:author="Peter Dam" w:date="2018-10-24T14:56:00Z">
        <w:r>
          <w:t>Guidelin</w:t>
        </w:r>
      </w:ins>
      <w:ins w:id="453" w:author="Peter Dam" w:date="2018-10-24T14:57:00Z">
        <w:r>
          <w:t>e</w:t>
        </w:r>
      </w:ins>
      <w:ins w:id="454" w:author="Peter Dam" w:date="2018-10-24T14:56:00Z">
        <w:r>
          <w:t xml:space="preserve"> </w:t>
        </w:r>
        <w:commentRangeStart w:id="455"/>
        <w:r>
          <w:t>1081</w:t>
        </w:r>
      </w:ins>
      <w:commentRangeEnd w:id="455"/>
      <w:ins w:id="456" w:author="Peter Dam" w:date="2018-10-24T14:57:00Z">
        <w:r>
          <w:rPr>
            <w:rStyle w:val="CommentReference"/>
          </w:rPr>
          <w:commentReference w:id="455"/>
        </w:r>
      </w:ins>
      <w:ins w:id="457" w:author="Peter Dam" w:date="2018-10-24T15:00:00Z">
        <w:r w:rsidR="00CB610E">
          <w:t xml:space="preserve"> on virtual AtoN</w:t>
        </w:r>
      </w:ins>
      <w:ins w:id="458" w:author="Peter Dam" w:date="2018-10-24T14:56:00Z">
        <w:r>
          <w:t xml:space="preserve"> </w:t>
        </w:r>
      </w:ins>
    </w:p>
    <w:p w14:paraId="04FFD4AA" w14:textId="77777777" w:rsidR="00144A11" w:rsidRPr="000D47AF" w:rsidRDefault="00144A11" w:rsidP="000D47AF">
      <w:pPr>
        <w:pStyle w:val="BodyText"/>
      </w:pPr>
    </w:p>
    <w:p w14:paraId="23CE0D33" w14:textId="34AAD22D" w:rsidR="00813134" w:rsidRPr="00813134" w:rsidRDefault="00EB15E3" w:rsidP="00813134">
      <w:pPr>
        <w:pStyle w:val="Heading2"/>
        <w:keepLines w:val="0"/>
        <w:tabs>
          <w:tab w:val="clear" w:pos="0"/>
          <w:tab w:val="num" w:pos="576"/>
          <w:tab w:val="left" w:pos="851"/>
        </w:tabs>
        <w:spacing w:before="240" w:after="240" w:line="240" w:lineRule="auto"/>
        <w:ind w:left="576" w:right="0" w:hanging="576"/>
        <w:jc w:val="both"/>
        <w:rPr>
          <w:lang w:val="en-IE"/>
        </w:rPr>
      </w:pPr>
      <w:bookmarkStart w:id="459" w:name="_Toc496681984"/>
      <w:bookmarkStart w:id="460" w:name="_Toc496682151"/>
      <w:bookmarkStart w:id="461" w:name="_Toc496681985"/>
      <w:bookmarkStart w:id="462" w:name="_Toc496682152"/>
      <w:bookmarkStart w:id="463" w:name="_Toc528163927"/>
      <w:bookmarkEnd w:id="443"/>
      <w:bookmarkEnd w:id="459"/>
      <w:bookmarkEnd w:id="460"/>
      <w:bookmarkEnd w:id="461"/>
      <w:bookmarkEnd w:id="462"/>
      <w:r w:rsidRPr="00813134">
        <w:rPr>
          <w:lang w:val="en-IE"/>
        </w:rPr>
        <w:t>Promulgation</w:t>
      </w:r>
      <w:bookmarkEnd w:id="463"/>
    </w:p>
    <w:p w14:paraId="23ABE623" w14:textId="7601EE98" w:rsidR="00DC6AE6" w:rsidRDefault="00DC6AE6" w:rsidP="00DC6AE6">
      <w:pPr>
        <w:pStyle w:val="BodyText"/>
        <w:rPr>
          <w:lang w:eastAsia="de-DE"/>
        </w:rPr>
      </w:pPr>
      <w:bookmarkStart w:id="464" w:name="_Toc449013359"/>
      <w:r>
        <w:rPr>
          <w:lang w:eastAsia="de-DE"/>
        </w:rPr>
        <w:t>National</w:t>
      </w:r>
      <w:r w:rsidRPr="00271923">
        <w:rPr>
          <w:lang w:eastAsia="de-DE"/>
        </w:rPr>
        <w:t xml:space="preserve"> </w:t>
      </w:r>
      <w:r>
        <w:rPr>
          <w:lang w:eastAsia="de-DE"/>
        </w:rPr>
        <w:t>Authorities or the appropriate jurisdiction</w:t>
      </w:r>
      <w:r w:rsidRPr="00271923">
        <w:rPr>
          <w:lang w:eastAsia="de-DE"/>
        </w:rPr>
        <w:t xml:space="preserve"> </w:t>
      </w:r>
      <w:r w:rsidR="00462450">
        <w:rPr>
          <w:lang w:eastAsia="de-DE"/>
        </w:rPr>
        <w:t>should</w:t>
      </w:r>
      <w:r w:rsidRPr="00271923">
        <w:rPr>
          <w:lang w:eastAsia="de-DE"/>
        </w:rPr>
        <w:t xml:space="preserve"> promulgate</w:t>
      </w:r>
      <w:r>
        <w:rPr>
          <w:lang w:eastAsia="de-DE"/>
        </w:rPr>
        <w:t xml:space="preserve"> </w:t>
      </w:r>
      <w:r w:rsidRPr="00271923">
        <w:rPr>
          <w:lang w:eastAsia="de-DE"/>
        </w:rPr>
        <w:t xml:space="preserve">the particulars of the </w:t>
      </w:r>
      <w:proofErr w:type="spellStart"/>
      <w:r w:rsidRPr="00271923">
        <w:rPr>
          <w:lang w:eastAsia="de-DE"/>
        </w:rPr>
        <w:t>MAtoN</w:t>
      </w:r>
      <w:proofErr w:type="spellEnd"/>
      <w:r w:rsidRPr="00271923">
        <w:rPr>
          <w:lang w:eastAsia="de-DE"/>
        </w:rPr>
        <w:t xml:space="preserve"> by use of all appropriate means</w:t>
      </w:r>
      <w:r w:rsidR="00895CCE">
        <w:rPr>
          <w:lang w:eastAsia="de-DE"/>
        </w:rPr>
        <w:t>. T</w:t>
      </w:r>
      <w:r>
        <w:rPr>
          <w:lang w:eastAsia="de-DE"/>
        </w:rPr>
        <w:t xml:space="preserve">his can be done through the appropriate recognised marine publications to notify the mariner the official situation that a </w:t>
      </w:r>
      <w:proofErr w:type="spellStart"/>
      <w:r>
        <w:rPr>
          <w:lang w:eastAsia="de-DE"/>
        </w:rPr>
        <w:t>MAtoN</w:t>
      </w:r>
      <w:proofErr w:type="spellEnd"/>
      <w:r>
        <w:rPr>
          <w:lang w:eastAsia="de-DE"/>
        </w:rPr>
        <w:t xml:space="preserve"> is deployed and therefore in use</w:t>
      </w:r>
      <w:r w:rsidR="00E44A85">
        <w:rPr>
          <w:lang w:eastAsia="de-DE"/>
        </w:rPr>
        <w:t>, as well as other</w:t>
      </w:r>
      <w:r>
        <w:rPr>
          <w:lang w:eastAsia="de-DE"/>
        </w:rPr>
        <w:t xml:space="preserve"> </w:t>
      </w:r>
      <w:r w:rsidRPr="00271923">
        <w:rPr>
          <w:lang w:eastAsia="de-DE"/>
        </w:rPr>
        <w:t xml:space="preserve">appropriate </w:t>
      </w:r>
      <w:r>
        <w:rPr>
          <w:lang w:eastAsia="de-DE"/>
        </w:rPr>
        <w:t>methods of promulgating Maritime Safety Information (MSI).</w:t>
      </w:r>
    </w:p>
    <w:p w14:paraId="7FAFEFD0" w14:textId="77777777" w:rsidR="000D47AF" w:rsidRPr="000D47AF" w:rsidRDefault="000D47AF" w:rsidP="00DC6AE6">
      <w:pPr>
        <w:pStyle w:val="BodyText"/>
        <w:rPr>
          <w:rFonts w:eastAsia="Times New Roman" w:cstheme="minorHAnsi"/>
          <w:lang w:eastAsia="de-DE"/>
        </w:rPr>
      </w:pPr>
      <w:r w:rsidRPr="000D47AF">
        <w:rPr>
          <w:rFonts w:eastAsia="Times New Roman" w:cstheme="minorHAnsi"/>
          <w:lang w:eastAsia="de-DE"/>
        </w:rPr>
        <w:t>Hazardous wrecks should remain appropriately marked until the competent authority has assessed that information concerning the new danger has been sufficiently promulgated, or there is no longer a risk to safety of navigation.</w:t>
      </w:r>
    </w:p>
    <w:p w14:paraId="236C79E2" w14:textId="1B900044" w:rsidR="00DC6AE6" w:rsidRDefault="00DC6AE6" w:rsidP="00DC6AE6">
      <w:pPr>
        <w:pStyle w:val="BodyText"/>
        <w:rPr>
          <w:lang w:eastAsia="de-DE"/>
        </w:rPr>
      </w:pPr>
      <w:r>
        <w:rPr>
          <w:lang w:eastAsia="de-DE"/>
        </w:rPr>
        <w:t xml:space="preserve">Promulgation should include details of the </w:t>
      </w:r>
      <w:proofErr w:type="spellStart"/>
      <w:r>
        <w:rPr>
          <w:lang w:eastAsia="de-DE"/>
        </w:rPr>
        <w:t>MAtoN</w:t>
      </w:r>
      <w:proofErr w:type="spellEnd"/>
      <w:r>
        <w:rPr>
          <w:lang w:eastAsia="de-DE"/>
        </w:rPr>
        <w:t>, including</w:t>
      </w:r>
      <w:r w:rsidR="00E44A85">
        <w:rPr>
          <w:lang w:eastAsia="de-DE"/>
        </w:rPr>
        <w:t>:</w:t>
      </w:r>
      <w:r>
        <w:rPr>
          <w:lang w:eastAsia="de-DE"/>
        </w:rPr>
        <w:t xml:space="preserve"> </w:t>
      </w:r>
    </w:p>
    <w:p w14:paraId="138C981D" w14:textId="1C8AD00B" w:rsidR="00DC6AE6" w:rsidRDefault="00DC6AE6" w:rsidP="00DC6AE6">
      <w:pPr>
        <w:pStyle w:val="BodyText"/>
        <w:numPr>
          <w:ilvl w:val="0"/>
          <w:numId w:val="49"/>
        </w:numPr>
        <w:rPr>
          <w:lang w:eastAsia="de-DE"/>
        </w:rPr>
      </w:pPr>
      <w:r>
        <w:rPr>
          <w:lang w:eastAsia="de-DE"/>
        </w:rPr>
        <w:t xml:space="preserve">Type of </w:t>
      </w:r>
      <w:proofErr w:type="spellStart"/>
      <w:r>
        <w:rPr>
          <w:lang w:eastAsia="de-DE"/>
        </w:rPr>
        <w:t>MAtoN</w:t>
      </w:r>
      <w:proofErr w:type="spellEnd"/>
      <w:r>
        <w:rPr>
          <w:lang w:eastAsia="de-DE"/>
        </w:rPr>
        <w:t xml:space="preserve"> provided</w:t>
      </w:r>
      <w:r w:rsidR="00E44A85">
        <w:rPr>
          <w:lang w:eastAsia="de-DE"/>
        </w:rPr>
        <w:t>;</w:t>
      </w:r>
    </w:p>
    <w:p w14:paraId="13B44F2E" w14:textId="6D5BC47E" w:rsidR="00DC6AE6" w:rsidRDefault="00DC6AE6" w:rsidP="00DC6AE6">
      <w:pPr>
        <w:pStyle w:val="BodyText"/>
        <w:numPr>
          <w:ilvl w:val="0"/>
          <w:numId w:val="49"/>
        </w:numPr>
        <w:rPr>
          <w:lang w:eastAsia="de-DE"/>
        </w:rPr>
      </w:pPr>
      <w:r>
        <w:rPr>
          <w:lang w:eastAsia="de-DE"/>
        </w:rPr>
        <w:t>Light</w:t>
      </w:r>
    </w:p>
    <w:p w14:paraId="074E457F" w14:textId="77777777" w:rsidR="00DC6AE6" w:rsidRDefault="00DC6AE6" w:rsidP="000D47AF">
      <w:pPr>
        <w:pStyle w:val="BodyText"/>
        <w:numPr>
          <w:ilvl w:val="1"/>
          <w:numId w:val="50"/>
        </w:numPr>
        <w:rPr>
          <w:lang w:eastAsia="de-DE"/>
        </w:rPr>
      </w:pPr>
      <w:r>
        <w:rPr>
          <w:lang w:eastAsia="de-DE"/>
        </w:rPr>
        <w:t>Colour</w:t>
      </w:r>
    </w:p>
    <w:p w14:paraId="60CCCBF0" w14:textId="77777777" w:rsidR="00DC6AE6" w:rsidRDefault="00DC6AE6" w:rsidP="000D47AF">
      <w:pPr>
        <w:pStyle w:val="BodyText"/>
        <w:numPr>
          <w:ilvl w:val="1"/>
          <w:numId w:val="50"/>
        </w:numPr>
        <w:rPr>
          <w:lang w:eastAsia="de-DE"/>
        </w:rPr>
      </w:pPr>
      <w:r>
        <w:rPr>
          <w:lang w:eastAsia="de-DE"/>
        </w:rPr>
        <w:t>Flash Character</w:t>
      </w:r>
    </w:p>
    <w:p w14:paraId="2BB895DF" w14:textId="77777777" w:rsidR="00DC6AE6" w:rsidRDefault="00DC6AE6" w:rsidP="000D47AF">
      <w:pPr>
        <w:pStyle w:val="BodyText"/>
        <w:numPr>
          <w:ilvl w:val="1"/>
          <w:numId w:val="50"/>
        </w:numPr>
        <w:rPr>
          <w:lang w:eastAsia="de-DE"/>
        </w:rPr>
      </w:pPr>
      <w:r>
        <w:rPr>
          <w:lang w:eastAsia="de-DE"/>
        </w:rPr>
        <w:t>Nautical Range</w:t>
      </w:r>
    </w:p>
    <w:p w14:paraId="1BE8D244" w14:textId="77777777" w:rsidR="00DC6AE6" w:rsidRDefault="00DC6AE6" w:rsidP="00DC6AE6">
      <w:pPr>
        <w:pStyle w:val="BodyText"/>
        <w:numPr>
          <w:ilvl w:val="0"/>
          <w:numId w:val="49"/>
        </w:numPr>
        <w:rPr>
          <w:lang w:eastAsia="de-DE"/>
        </w:rPr>
      </w:pPr>
      <w:r>
        <w:rPr>
          <w:lang w:eastAsia="de-DE"/>
        </w:rPr>
        <w:t>A virtual geographic boundary of movement activity to determine predicted mobility of position change taking into consideration the following parameters;</w:t>
      </w:r>
    </w:p>
    <w:p w14:paraId="4DD734D9" w14:textId="77777777" w:rsidR="00DC6AE6" w:rsidRDefault="00DC6AE6" w:rsidP="000D47AF">
      <w:pPr>
        <w:pStyle w:val="BodyText"/>
        <w:numPr>
          <w:ilvl w:val="1"/>
          <w:numId w:val="51"/>
        </w:numPr>
        <w:rPr>
          <w:lang w:eastAsia="de-DE"/>
        </w:rPr>
      </w:pPr>
      <w:r>
        <w:rPr>
          <w:lang w:eastAsia="de-DE"/>
        </w:rPr>
        <w:t xml:space="preserve">Heading </w:t>
      </w:r>
    </w:p>
    <w:p w14:paraId="541340DF" w14:textId="77777777" w:rsidR="00DC6AE6" w:rsidRDefault="00DC6AE6" w:rsidP="000D47AF">
      <w:pPr>
        <w:pStyle w:val="BodyText"/>
        <w:numPr>
          <w:ilvl w:val="1"/>
          <w:numId w:val="51"/>
        </w:numPr>
        <w:rPr>
          <w:lang w:eastAsia="de-DE"/>
        </w:rPr>
      </w:pPr>
      <w:r>
        <w:rPr>
          <w:lang w:eastAsia="de-DE"/>
        </w:rPr>
        <w:t xml:space="preserve">Speed </w:t>
      </w:r>
    </w:p>
    <w:p w14:paraId="01AC9544" w14:textId="77777777" w:rsidR="00DC6AE6" w:rsidRDefault="00DC6AE6" w:rsidP="000D47AF">
      <w:pPr>
        <w:pStyle w:val="BodyText"/>
        <w:numPr>
          <w:ilvl w:val="1"/>
          <w:numId w:val="51"/>
        </w:numPr>
        <w:rPr>
          <w:lang w:eastAsia="de-DE"/>
        </w:rPr>
      </w:pPr>
      <w:r>
        <w:rPr>
          <w:lang w:eastAsia="de-DE"/>
        </w:rPr>
        <w:t>Predicted current</w:t>
      </w:r>
    </w:p>
    <w:p w14:paraId="54E6F48B" w14:textId="77777777" w:rsidR="00DC6AE6" w:rsidRDefault="00DC6AE6" w:rsidP="000D47AF">
      <w:pPr>
        <w:pStyle w:val="BodyText"/>
        <w:numPr>
          <w:ilvl w:val="1"/>
          <w:numId w:val="51"/>
        </w:numPr>
        <w:rPr>
          <w:lang w:eastAsia="de-DE"/>
        </w:rPr>
      </w:pPr>
      <w:r>
        <w:rPr>
          <w:lang w:eastAsia="de-DE"/>
        </w:rPr>
        <w:t>Predicted wind</w:t>
      </w:r>
    </w:p>
    <w:p w14:paraId="3B406419" w14:textId="77777777" w:rsidR="00DC6AE6" w:rsidRDefault="00DC6AE6" w:rsidP="00DC6AE6">
      <w:pPr>
        <w:pStyle w:val="BodyText"/>
        <w:numPr>
          <w:ilvl w:val="1"/>
          <w:numId w:val="49"/>
        </w:numPr>
        <w:rPr>
          <w:lang w:eastAsia="de-DE"/>
        </w:rPr>
      </w:pPr>
      <w:r>
        <w:rPr>
          <w:lang w:eastAsia="de-DE"/>
        </w:rPr>
        <w:t xml:space="preserve">Other characteristic which would help determine the predicted path of the hazard being marked by the </w:t>
      </w:r>
      <w:proofErr w:type="spellStart"/>
      <w:r>
        <w:rPr>
          <w:lang w:eastAsia="de-DE"/>
        </w:rPr>
        <w:t>MAtoN</w:t>
      </w:r>
      <w:proofErr w:type="spellEnd"/>
    </w:p>
    <w:p w14:paraId="304CD745" w14:textId="77777777" w:rsidR="00DC6AE6" w:rsidRDefault="00DC6AE6" w:rsidP="00DC6AE6">
      <w:pPr>
        <w:pStyle w:val="BodyText"/>
        <w:numPr>
          <w:ilvl w:val="0"/>
          <w:numId w:val="49"/>
        </w:numPr>
        <w:rPr>
          <w:lang w:eastAsia="de-DE"/>
        </w:rPr>
      </w:pPr>
      <w:r>
        <w:rPr>
          <w:lang w:eastAsia="de-DE"/>
        </w:rPr>
        <w:t>Day Mark.</w:t>
      </w:r>
    </w:p>
    <w:p w14:paraId="0EEB30C9" w14:textId="77777777" w:rsidR="00DC6AE6" w:rsidRDefault="00DC6AE6" w:rsidP="00DC6AE6">
      <w:pPr>
        <w:pStyle w:val="BodyText"/>
        <w:numPr>
          <w:ilvl w:val="0"/>
          <w:numId w:val="49"/>
        </w:numPr>
        <w:rPr>
          <w:lang w:eastAsia="de-DE"/>
        </w:rPr>
      </w:pPr>
      <w:r>
        <w:rPr>
          <w:lang w:eastAsia="de-DE"/>
        </w:rPr>
        <w:t xml:space="preserve">Rules, regulations, requirements, and procedures. </w:t>
      </w:r>
    </w:p>
    <w:p w14:paraId="6FBB43C4" w14:textId="77777777" w:rsidR="00DC6AE6" w:rsidRDefault="00DC6AE6" w:rsidP="00DC6AE6">
      <w:pPr>
        <w:pStyle w:val="BodyText"/>
        <w:numPr>
          <w:ilvl w:val="0"/>
          <w:numId w:val="49"/>
        </w:numPr>
        <w:rPr>
          <w:lang w:eastAsia="de-DE"/>
        </w:rPr>
      </w:pPr>
      <w:r>
        <w:rPr>
          <w:lang w:eastAsia="de-DE"/>
        </w:rPr>
        <w:t xml:space="preserve">Size, Shape, and intended identification of the hazard that is being marked with a </w:t>
      </w:r>
      <w:proofErr w:type="spellStart"/>
      <w:r>
        <w:rPr>
          <w:lang w:eastAsia="de-DE"/>
        </w:rPr>
        <w:t>MAtoN</w:t>
      </w:r>
      <w:proofErr w:type="spellEnd"/>
      <w:r>
        <w:rPr>
          <w:lang w:eastAsia="de-DE"/>
        </w:rPr>
        <w:t>.</w:t>
      </w:r>
    </w:p>
    <w:p w14:paraId="7E23B19B" w14:textId="77777777" w:rsidR="00DC6AE6" w:rsidRDefault="00DC6AE6" w:rsidP="00DC6AE6">
      <w:pPr>
        <w:pStyle w:val="BodyText"/>
        <w:numPr>
          <w:ilvl w:val="0"/>
          <w:numId w:val="49"/>
        </w:numPr>
        <w:rPr>
          <w:lang w:eastAsia="de-DE"/>
        </w:rPr>
      </w:pPr>
      <w:r>
        <w:rPr>
          <w:lang w:eastAsia="de-DE"/>
        </w:rPr>
        <w:t xml:space="preserve">Duration the </w:t>
      </w:r>
      <w:proofErr w:type="spellStart"/>
      <w:r>
        <w:rPr>
          <w:lang w:eastAsia="de-DE"/>
        </w:rPr>
        <w:t>MAtoN</w:t>
      </w:r>
      <w:proofErr w:type="spellEnd"/>
      <w:r>
        <w:rPr>
          <w:lang w:eastAsia="de-DE"/>
        </w:rPr>
        <w:t xml:space="preserve"> is in effect (</w:t>
      </w:r>
      <w:proofErr w:type="spellStart"/>
      <w:r>
        <w:rPr>
          <w:lang w:eastAsia="de-DE"/>
        </w:rPr>
        <w:t>eg.</w:t>
      </w:r>
      <w:proofErr w:type="spellEnd"/>
      <w:r>
        <w:rPr>
          <w:lang w:eastAsia="de-DE"/>
        </w:rPr>
        <w:t xml:space="preserve"> Start and End timings).</w:t>
      </w:r>
    </w:p>
    <w:p w14:paraId="2C5C3601" w14:textId="1EBEEAFC" w:rsidR="00813134" w:rsidRDefault="00DC6AE6" w:rsidP="00813134">
      <w:pPr>
        <w:pStyle w:val="BodyText"/>
        <w:numPr>
          <w:ilvl w:val="0"/>
          <w:numId w:val="49"/>
        </w:numPr>
        <w:rPr>
          <w:lang w:eastAsia="de-DE"/>
        </w:rPr>
      </w:pPr>
      <w:r>
        <w:rPr>
          <w:lang w:eastAsia="de-DE"/>
        </w:rPr>
        <w:t xml:space="preserve">Appropriate Nautical Chart/s number in which </w:t>
      </w:r>
      <w:proofErr w:type="spellStart"/>
      <w:r>
        <w:rPr>
          <w:lang w:eastAsia="de-DE"/>
        </w:rPr>
        <w:t>MAtoN</w:t>
      </w:r>
      <w:proofErr w:type="spellEnd"/>
      <w:r>
        <w:rPr>
          <w:lang w:eastAsia="de-DE"/>
        </w:rPr>
        <w:t xml:space="preserve"> is to be deployed, as a reference point only.</w:t>
      </w:r>
    </w:p>
    <w:p w14:paraId="67AB94F5" w14:textId="77777777" w:rsidR="00813134" w:rsidRDefault="00813134" w:rsidP="00813134">
      <w:pPr>
        <w:pStyle w:val="BodyText"/>
        <w:rPr>
          <w:lang w:eastAsia="de-DE"/>
        </w:rPr>
      </w:pPr>
    </w:p>
    <w:p w14:paraId="31370555" w14:textId="77777777" w:rsidR="00813134" w:rsidRDefault="00813134" w:rsidP="00813134">
      <w:pPr>
        <w:pStyle w:val="BodyText"/>
        <w:rPr>
          <w:lang w:eastAsia="de-DE"/>
        </w:rPr>
      </w:pPr>
      <w:r>
        <w:rPr>
          <w:lang w:eastAsia="de-DE"/>
        </w:rPr>
        <w:lastRenderedPageBreak/>
        <w:t xml:space="preserve">One of the main tasks for a VTS is to provide information to the mariners passing in the VTS area. Therefore, when a </w:t>
      </w:r>
      <w:proofErr w:type="spellStart"/>
      <w:r>
        <w:rPr>
          <w:lang w:eastAsia="de-DE"/>
        </w:rPr>
        <w:t>MAtoN</w:t>
      </w:r>
      <w:proofErr w:type="spellEnd"/>
      <w:r>
        <w:rPr>
          <w:lang w:eastAsia="de-DE"/>
        </w:rPr>
        <w:t xml:space="preserve"> is planned to be deployed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r>
        <w:rPr>
          <w:lang w:eastAsia="de-DE"/>
        </w:rPr>
        <w:t xml:space="preserve">in order for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26D44C25" w14:textId="580701E3" w:rsidR="00813134" w:rsidRDefault="005B4E29" w:rsidP="001F099F">
      <w:pPr>
        <w:pStyle w:val="BodyText"/>
        <w:numPr>
          <w:ilvl w:val="0"/>
          <w:numId w:val="49"/>
        </w:numPr>
        <w:rPr>
          <w:lang w:eastAsia="de-DE"/>
        </w:rPr>
      </w:pPr>
      <w:r>
        <w:rPr>
          <w:lang w:eastAsia="de-DE"/>
        </w:rPr>
        <w:t>A</w:t>
      </w:r>
      <w:r w:rsidR="00813134" w:rsidRPr="003D650C">
        <w:rPr>
          <w:lang w:eastAsia="de-DE"/>
        </w:rPr>
        <w:t>vailability of navigational aids</w:t>
      </w:r>
      <w:r w:rsidR="00813134">
        <w:rPr>
          <w:lang w:eastAsia="de-DE"/>
        </w:rPr>
        <w:t xml:space="preserve"> (including </w:t>
      </w:r>
      <w:proofErr w:type="spellStart"/>
      <w:r w:rsidR="00813134">
        <w:rPr>
          <w:lang w:eastAsia="de-DE"/>
        </w:rPr>
        <w:t>MAtoNs</w:t>
      </w:r>
      <w:proofErr w:type="spellEnd"/>
      <w:r w:rsidR="00813134">
        <w:rPr>
          <w:lang w:eastAsia="de-DE"/>
        </w:rPr>
        <w:t>);</w:t>
      </w:r>
    </w:p>
    <w:p w14:paraId="3979FF1C" w14:textId="79CE3FCE" w:rsidR="00813134" w:rsidRDefault="005B4E29" w:rsidP="001F099F">
      <w:pPr>
        <w:pStyle w:val="BodyText"/>
        <w:numPr>
          <w:ilvl w:val="0"/>
          <w:numId w:val="49"/>
        </w:numPr>
        <w:rPr>
          <w:lang w:eastAsia="de-DE"/>
        </w:rPr>
      </w:pPr>
      <w:r>
        <w:rPr>
          <w:lang w:eastAsia="de-DE"/>
        </w:rPr>
        <w:t>Li</w:t>
      </w:r>
      <w:r w:rsidR="00813134">
        <w:rPr>
          <w:lang w:eastAsia="de-DE"/>
        </w:rPr>
        <w:t xml:space="preserve">mited </w:t>
      </w:r>
      <w:r>
        <w:rPr>
          <w:lang w:eastAsia="de-DE"/>
        </w:rPr>
        <w:t>manoeuvrability</w:t>
      </w:r>
      <w:r w:rsidR="00813134">
        <w:rPr>
          <w:lang w:eastAsia="de-DE"/>
        </w:rPr>
        <w:t xml:space="preserve"> in the fairway, due to deficiencies of navigational aids;</w:t>
      </w:r>
    </w:p>
    <w:p w14:paraId="183C9C95" w14:textId="63D2FF3D" w:rsidR="00813134" w:rsidRDefault="005B4E29" w:rsidP="001F099F">
      <w:pPr>
        <w:pStyle w:val="BodyText"/>
        <w:numPr>
          <w:ilvl w:val="0"/>
          <w:numId w:val="49"/>
        </w:numPr>
        <w:rPr>
          <w:lang w:eastAsia="de-DE"/>
        </w:rPr>
      </w:pPr>
      <w:r>
        <w:rPr>
          <w:lang w:eastAsia="de-DE"/>
        </w:rPr>
        <w:t>Any</w:t>
      </w:r>
      <w:r w:rsidR="00813134">
        <w:rPr>
          <w:lang w:eastAsia="de-DE"/>
        </w:rPr>
        <w:t xml:space="preserve"> other potential hindrances that may impose restrictions on the navigation of the vessels. </w:t>
      </w:r>
    </w:p>
    <w:p w14:paraId="684FB793" w14:textId="77777777" w:rsidR="00813134" w:rsidRDefault="00813134" w:rsidP="00813134">
      <w:pPr>
        <w:pStyle w:val="BodyText"/>
        <w:rPr>
          <w:lang w:eastAsia="de-DE"/>
        </w:rPr>
      </w:pPr>
      <w:r>
        <w:rPr>
          <w:lang w:eastAsia="de-DE"/>
        </w:rPr>
        <w:t xml:space="preserve">It should be noted that a </w:t>
      </w:r>
      <w:r w:rsidRPr="00B81859">
        <w:rPr>
          <w:lang w:eastAsia="de-DE"/>
        </w:rPr>
        <w:t xml:space="preserve">VTS </w:t>
      </w:r>
      <w:r>
        <w:rPr>
          <w:lang w:eastAsia="de-DE"/>
        </w:rPr>
        <w:t>also may be</w:t>
      </w:r>
      <w:r w:rsidRPr="00B81859">
        <w:rPr>
          <w:lang w:eastAsia="de-DE"/>
        </w:rPr>
        <w:t xml:space="preserve"> tasked </w:t>
      </w:r>
      <w:r>
        <w:rPr>
          <w:lang w:eastAsia="de-DE"/>
        </w:rPr>
        <w:t>to provide</w:t>
      </w:r>
      <w:r w:rsidRPr="00B81859">
        <w:rPr>
          <w:lang w:eastAsia="de-DE"/>
        </w:rPr>
        <w:t xml:space="preserve"> MSI</w:t>
      </w:r>
      <w:r>
        <w:rPr>
          <w:lang w:eastAsia="de-DE"/>
        </w:rPr>
        <w:t>.</w:t>
      </w:r>
    </w:p>
    <w:p w14:paraId="75385B32" w14:textId="77777777" w:rsidR="00845A44" w:rsidRPr="00993B7D" w:rsidRDefault="00845A44" w:rsidP="00845A44">
      <w:pPr>
        <w:pStyle w:val="Heading1"/>
        <w:keepLines w:val="0"/>
        <w:tabs>
          <w:tab w:val="clear" w:pos="0"/>
          <w:tab w:val="left" w:pos="567"/>
        </w:tabs>
        <w:spacing w:after="240" w:line="240" w:lineRule="auto"/>
        <w:ind w:left="567" w:hanging="567"/>
      </w:pPr>
      <w:bookmarkStart w:id="465" w:name="_Toc216489709"/>
      <w:bookmarkStart w:id="466" w:name="_Toc449013361"/>
      <w:bookmarkStart w:id="467" w:name="_Toc528163928"/>
      <w:bookmarkEnd w:id="464"/>
      <w:r w:rsidRPr="00993B7D">
        <w:t>Monitoring and reporting</w:t>
      </w:r>
      <w:bookmarkEnd w:id="465"/>
      <w:bookmarkEnd w:id="466"/>
      <w:bookmarkEnd w:id="467"/>
    </w:p>
    <w:p w14:paraId="4077ABBC" w14:textId="48876268" w:rsidR="00DC6AE6" w:rsidRDefault="00EB15E3" w:rsidP="00DC6AE6">
      <w:pPr>
        <w:pStyle w:val="Heading2"/>
        <w:keepLines w:val="0"/>
        <w:tabs>
          <w:tab w:val="clear" w:pos="0"/>
          <w:tab w:val="num" w:pos="576"/>
          <w:tab w:val="left" w:pos="851"/>
        </w:tabs>
        <w:spacing w:before="240" w:after="240" w:line="240" w:lineRule="auto"/>
        <w:ind w:left="576" w:right="0" w:hanging="576"/>
        <w:jc w:val="both"/>
      </w:pPr>
      <w:bookmarkStart w:id="468" w:name="_Toc528163929"/>
      <w:bookmarkStart w:id="469" w:name="_Toc449013364"/>
      <w:r>
        <w:t>Maritime Safety Information</w:t>
      </w:r>
      <w:bookmarkEnd w:id="468"/>
    </w:p>
    <w:p w14:paraId="2A15F8F9" w14:textId="1778B5AB" w:rsidR="00DC6AE6" w:rsidRPr="000D47AF" w:rsidRDefault="00DC6AE6" w:rsidP="000D47AF">
      <w:pPr>
        <w:pStyle w:val="BodyText"/>
      </w:pPr>
      <w:r>
        <w:t xml:space="preserve">The promulgation of MSI is considered fundamental in the use and reporting of </w:t>
      </w:r>
      <w:proofErr w:type="spellStart"/>
      <w:r>
        <w:t>MAtoN</w:t>
      </w:r>
      <w:proofErr w:type="spellEnd"/>
      <w:r>
        <w:t xml:space="preserve">, and it is not superseded by the marking of the drifting wrecks. </w:t>
      </w:r>
    </w:p>
    <w:p w14:paraId="1E481F3D" w14:textId="010E1051" w:rsidR="00DC6AE6" w:rsidRDefault="00EB15E3" w:rsidP="00943A8F">
      <w:pPr>
        <w:pStyle w:val="Heading2"/>
        <w:keepLines w:val="0"/>
        <w:tabs>
          <w:tab w:val="clear" w:pos="0"/>
          <w:tab w:val="num" w:pos="576"/>
          <w:tab w:val="left" w:pos="851"/>
        </w:tabs>
        <w:spacing w:before="240" w:after="240" w:line="240" w:lineRule="auto"/>
        <w:ind w:left="576" w:right="0" w:hanging="576"/>
        <w:jc w:val="both"/>
      </w:pPr>
      <w:bookmarkStart w:id="470" w:name="_Toc528163930"/>
      <w:r>
        <w:t>Monitoring</w:t>
      </w:r>
      <w:bookmarkEnd w:id="470"/>
    </w:p>
    <w:bookmarkEnd w:id="469"/>
    <w:p w14:paraId="76ED7684" w14:textId="29028284" w:rsidR="00845A44" w:rsidRDefault="00845A44" w:rsidP="00845A44">
      <w:pPr>
        <w:pStyle w:val="BodyText"/>
        <w:rPr>
          <w:lang w:eastAsia="de-DE"/>
        </w:rPr>
      </w:pPr>
      <w:r>
        <w:rPr>
          <w:lang w:eastAsia="de-DE"/>
        </w:rPr>
        <w:t xml:space="preserve">The </w:t>
      </w:r>
      <w:proofErr w:type="spellStart"/>
      <w:r w:rsidR="00D42FB9">
        <w:t>M</w:t>
      </w:r>
      <w:r>
        <w:t>AtoN</w:t>
      </w:r>
      <w:proofErr w:type="spellEnd"/>
      <w:r>
        <w:rPr>
          <w:lang w:eastAsia="de-DE"/>
        </w:rPr>
        <w:t xml:space="preserve"> </w:t>
      </w:r>
      <w:r w:rsidR="00E20AF6">
        <w:rPr>
          <w:lang w:eastAsia="de-DE"/>
        </w:rPr>
        <w:t>should</w:t>
      </w:r>
      <w:r>
        <w:rPr>
          <w:lang w:eastAsia="de-DE"/>
        </w:rPr>
        <w:t xml:space="preserve"> be monitored by:</w:t>
      </w:r>
    </w:p>
    <w:p w14:paraId="1D7C0DB0" w14:textId="77777777" w:rsidR="00DC6AE6" w:rsidRDefault="00DC6AE6" w:rsidP="00DC6AE6">
      <w:pPr>
        <w:pStyle w:val="Bullet1"/>
        <w:numPr>
          <w:ilvl w:val="0"/>
          <w:numId w:val="43"/>
        </w:numPr>
        <w:spacing w:line="240" w:lineRule="auto"/>
        <w:jc w:val="both"/>
        <w:outlineLvl w:val="0"/>
      </w:pPr>
      <w:r>
        <w:t>Physical inspection;</w:t>
      </w:r>
    </w:p>
    <w:p w14:paraId="3B25DA47" w14:textId="77777777" w:rsidR="00DC6AE6" w:rsidRPr="00BE25DE" w:rsidRDefault="00DC6AE6" w:rsidP="00DC6AE6">
      <w:pPr>
        <w:pStyle w:val="Bullet1"/>
        <w:numPr>
          <w:ilvl w:val="0"/>
          <w:numId w:val="43"/>
        </w:numPr>
        <w:spacing w:line="240" w:lineRule="auto"/>
        <w:jc w:val="both"/>
        <w:outlineLvl w:val="0"/>
        <w:rPr>
          <w:lang w:val="pt-PT"/>
        </w:rPr>
      </w:pPr>
      <w:r>
        <w:rPr>
          <w:lang w:val="pt-PT"/>
        </w:rPr>
        <w:t>Remote monitoring</w:t>
      </w:r>
      <w:r w:rsidRPr="00BE25DE">
        <w:rPr>
          <w:lang w:val="pt-PT"/>
        </w:rPr>
        <w:t xml:space="preserve"> (i.e., radar,</w:t>
      </w:r>
      <w:r>
        <w:rPr>
          <w:lang w:val="pt-PT"/>
        </w:rPr>
        <w:t xml:space="preserve"> satellite, GSM, </w:t>
      </w:r>
      <w:r w:rsidRPr="00BE25DE">
        <w:rPr>
          <w:lang w:val="pt-PT"/>
        </w:rPr>
        <w:t xml:space="preserve">AIS, etc.); </w:t>
      </w:r>
    </w:p>
    <w:p w14:paraId="36339841" w14:textId="6565B797" w:rsidR="00DC6AE6" w:rsidRPr="000D47AF" w:rsidRDefault="00DC6AE6" w:rsidP="00DC6AE6">
      <w:pPr>
        <w:pStyle w:val="Bullet1"/>
        <w:numPr>
          <w:ilvl w:val="0"/>
          <w:numId w:val="43"/>
        </w:numPr>
        <w:spacing w:line="240" w:lineRule="auto"/>
        <w:jc w:val="both"/>
        <w:outlineLvl w:val="0"/>
      </w:pPr>
      <w:r w:rsidRPr="000D47AF">
        <w:t xml:space="preserve">Assets in the vicinity of the </w:t>
      </w:r>
      <w:proofErr w:type="spellStart"/>
      <w:r w:rsidRPr="000D47AF">
        <w:t>MAtoN</w:t>
      </w:r>
      <w:proofErr w:type="spellEnd"/>
      <w:r w:rsidRPr="000D47AF">
        <w:t xml:space="preserve">, that can provide visual verification to </w:t>
      </w:r>
      <w:r>
        <w:t xml:space="preserve">the </w:t>
      </w:r>
      <w:proofErr w:type="spellStart"/>
      <w:r>
        <w:t>MAtoNs</w:t>
      </w:r>
      <w:proofErr w:type="spellEnd"/>
      <w:r>
        <w:t xml:space="preserve"> position;</w:t>
      </w:r>
    </w:p>
    <w:p w14:paraId="7464D3DF" w14:textId="75E11D31" w:rsidR="00DC6AE6" w:rsidRDefault="00DC6AE6" w:rsidP="00DC6AE6">
      <w:pPr>
        <w:pStyle w:val="Bullet1"/>
        <w:numPr>
          <w:ilvl w:val="0"/>
          <w:numId w:val="43"/>
        </w:numPr>
        <w:spacing w:line="240" w:lineRule="auto"/>
        <w:jc w:val="both"/>
        <w:outlineLvl w:val="0"/>
      </w:pPr>
      <w:commentRangeStart w:id="471"/>
      <w:commentRangeEnd w:id="471"/>
      <w:r>
        <w:rPr>
          <w:rStyle w:val="CommentReference"/>
          <w:color w:val="auto"/>
        </w:rPr>
        <w:commentReference w:id="471"/>
      </w:r>
      <w:r>
        <w:t xml:space="preserve">If applicable National Authorities may request vessels to report visual sightings of the </w:t>
      </w:r>
      <w:proofErr w:type="spellStart"/>
      <w:r>
        <w:t>MAtoN</w:t>
      </w:r>
      <w:proofErr w:type="spellEnd"/>
      <w:r>
        <w:t xml:space="preserve"> to verify its true position in the event that National Authorities lose the relative and accurate position of the </w:t>
      </w:r>
      <w:proofErr w:type="spellStart"/>
      <w:r>
        <w:t>MAtoN</w:t>
      </w:r>
      <w:proofErr w:type="spellEnd"/>
      <w:r>
        <w:t>;</w:t>
      </w:r>
    </w:p>
    <w:p w14:paraId="5B20FF2E" w14:textId="59CC338F" w:rsidR="00DC6AE6" w:rsidRDefault="00DC6AE6" w:rsidP="00DC6AE6">
      <w:pPr>
        <w:pStyle w:val="Bullet1"/>
        <w:numPr>
          <w:ilvl w:val="0"/>
          <w:numId w:val="43"/>
        </w:numPr>
        <w:spacing w:line="240" w:lineRule="auto"/>
        <w:jc w:val="both"/>
        <w:outlineLvl w:val="0"/>
      </w:pPr>
      <w:r>
        <w:t>Radar/Racon;</w:t>
      </w:r>
    </w:p>
    <w:p w14:paraId="1BEA7A94" w14:textId="77777777" w:rsidR="00DC6AE6" w:rsidRDefault="00DC6AE6" w:rsidP="00DC6AE6">
      <w:pPr>
        <w:pStyle w:val="BodyText"/>
        <w:numPr>
          <w:ilvl w:val="0"/>
          <w:numId w:val="43"/>
        </w:numPr>
      </w:pPr>
      <w:r>
        <w:rPr>
          <w:lang w:eastAsia="de-DE"/>
        </w:rPr>
        <w:t xml:space="preserve">National Authorities </w:t>
      </w:r>
      <w:r>
        <w:t xml:space="preserve">need to take special care with position monitoring and integrity, as it pertains to drifting hazards and obstructions, especially when marking them with a virtual </w:t>
      </w:r>
      <w:proofErr w:type="spellStart"/>
      <w:r>
        <w:t>MAtoN</w:t>
      </w:r>
      <w:proofErr w:type="spellEnd"/>
      <w:r>
        <w:t xml:space="preserve">. </w:t>
      </w:r>
    </w:p>
    <w:p w14:paraId="0A72D0FB" w14:textId="5B7924CC" w:rsidR="00845A44" w:rsidRPr="00F50B1C"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72" w:name="_Toc496681990"/>
      <w:bookmarkStart w:id="473" w:name="_Toc496682157"/>
      <w:bookmarkStart w:id="474" w:name="_Toc496681991"/>
      <w:bookmarkStart w:id="475" w:name="_Toc496682158"/>
      <w:bookmarkStart w:id="476" w:name="_Toc496681992"/>
      <w:bookmarkStart w:id="477" w:name="_Toc496682159"/>
      <w:bookmarkStart w:id="478" w:name="_Toc496681993"/>
      <w:bookmarkStart w:id="479" w:name="_Toc496682160"/>
      <w:bookmarkStart w:id="480" w:name="_Toc496681994"/>
      <w:bookmarkStart w:id="481" w:name="_Toc496682161"/>
      <w:bookmarkStart w:id="482" w:name="_Toc528163931"/>
      <w:bookmarkEnd w:id="472"/>
      <w:bookmarkEnd w:id="473"/>
      <w:bookmarkEnd w:id="474"/>
      <w:bookmarkEnd w:id="475"/>
      <w:bookmarkEnd w:id="476"/>
      <w:bookmarkEnd w:id="477"/>
      <w:bookmarkEnd w:id="478"/>
      <w:bookmarkEnd w:id="479"/>
      <w:bookmarkEnd w:id="480"/>
      <w:bookmarkEnd w:id="481"/>
      <w:r>
        <w:t>Reporting</w:t>
      </w:r>
      <w:bookmarkEnd w:id="482"/>
    </w:p>
    <w:p w14:paraId="7DDB7074" w14:textId="77777777" w:rsidR="00DC6AE6" w:rsidRDefault="00DC6AE6" w:rsidP="00DC6AE6">
      <w:pPr>
        <w:pStyle w:val="BodyText"/>
        <w:rPr>
          <w:lang w:eastAsia="de-DE"/>
        </w:rPr>
      </w:pPr>
      <w:r>
        <w:rPr>
          <w:lang w:eastAsia="de-DE"/>
        </w:rPr>
        <w:t xml:space="preserve">The </w:t>
      </w:r>
      <w:proofErr w:type="spellStart"/>
      <w:r>
        <w:t>MAtoN</w:t>
      </w:r>
      <w:proofErr w:type="spellEnd"/>
      <w:r>
        <w:rPr>
          <w:lang w:eastAsia="de-DE"/>
        </w:rPr>
        <w:t xml:space="preserve"> should be reported when it:</w:t>
      </w:r>
    </w:p>
    <w:p w14:paraId="66760F0B" w14:textId="77777777" w:rsidR="00DC6AE6" w:rsidRDefault="00DC6AE6" w:rsidP="00DC6AE6">
      <w:pPr>
        <w:pStyle w:val="Bullet1"/>
        <w:numPr>
          <w:ilvl w:val="0"/>
          <w:numId w:val="43"/>
        </w:numPr>
        <w:spacing w:line="240" w:lineRule="auto"/>
        <w:jc w:val="both"/>
        <w:outlineLvl w:val="0"/>
      </w:pPr>
      <w:r>
        <w:t>Is deployed;</w:t>
      </w:r>
    </w:p>
    <w:p w14:paraId="5A2C1168" w14:textId="77777777" w:rsidR="00DC6AE6" w:rsidRPr="00371BEF" w:rsidRDefault="00DC6AE6" w:rsidP="00DC6AE6">
      <w:pPr>
        <w:pStyle w:val="Bullet1"/>
        <w:numPr>
          <w:ilvl w:val="0"/>
          <w:numId w:val="43"/>
        </w:numPr>
        <w:spacing w:line="240" w:lineRule="auto"/>
        <w:jc w:val="both"/>
        <w:outlineLvl w:val="0"/>
      </w:pPr>
      <w:r>
        <w:t>Is amended;</w:t>
      </w:r>
    </w:p>
    <w:p w14:paraId="67A498A6" w14:textId="77777777" w:rsidR="00DC6AE6" w:rsidRPr="00DC6AE6" w:rsidRDefault="00DC6AE6" w:rsidP="00DC6AE6">
      <w:pPr>
        <w:pStyle w:val="Bullet1"/>
        <w:numPr>
          <w:ilvl w:val="0"/>
          <w:numId w:val="43"/>
        </w:numPr>
        <w:spacing w:line="240" w:lineRule="auto"/>
        <w:jc w:val="both"/>
        <w:outlineLvl w:val="0"/>
      </w:pPr>
      <w:r w:rsidRPr="00DC6AE6">
        <w:t xml:space="preserve">Leaves its promulgated coverage or drifts into the waters of an adjacent responsible National Authority </w:t>
      </w:r>
      <w:r w:rsidRPr="000D47AF">
        <w:t>(Political consideration MOU);</w:t>
      </w:r>
    </w:p>
    <w:p w14:paraId="3080F84A" w14:textId="77777777" w:rsidR="00DC6AE6" w:rsidRDefault="00DC6AE6" w:rsidP="00DC6AE6">
      <w:pPr>
        <w:pStyle w:val="Bullet1"/>
        <w:numPr>
          <w:ilvl w:val="0"/>
          <w:numId w:val="43"/>
        </w:numPr>
        <w:spacing w:line="240" w:lineRule="auto"/>
        <w:jc w:val="both"/>
        <w:outlineLvl w:val="0"/>
      </w:pPr>
      <w:r>
        <w:t>Is considered by the National Authority that positional information requires updating;</w:t>
      </w:r>
    </w:p>
    <w:p w14:paraId="5EC1FC82" w14:textId="77777777" w:rsidR="00DC6AE6" w:rsidRDefault="00DC6AE6" w:rsidP="00DC6AE6">
      <w:pPr>
        <w:pStyle w:val="Bullet1"/>
        <w:numPr>
          <w:ilvl w:val="0"/>
          <w:numId w:val="43"/>
        </w:numPr>
        <w:spacing w:line="240" w:lineRule="auto"/>
        <w:jc w:val="both"/>
        <w:outlineLvl w:val="0"/>
      </w:pPr>
      <w:r>
        <w:t xml:space="preserve">Where at all possible it should be self-reporting to all vessels in the vicinity (light/racon/AIS, etc.); </w:t>
      </w:r>
    </w:p>
    <w:p w14:paraId="5300E7F5" w14:textId="77777777" w:rsidR="00DC6AE6" w:rsidRDefault="00DC6AE6" w:rsidP="00DC6AE6">
      <w:pPr>
        <w:pStyle w:val="Bullet1"/>
        <w:numPr>
          <w:ilvl w:val="0"/>
          <w:numId w:val="43"/>
        </w:numPr>
        <w:spacing w:line="240" w:lineRule="auto"/>
        <w:jc w:val="both"/>
        <w:outlineLvl w:val="0"/>
      </w:pPr>
      <w:r>
        <w:t>Is removed / discontinued/damaged.</w:t>
      </w:r>
    </w:p>
    <w:p w14:paraId="790408C9" w14:textId="77777777" w:rsidR="00845A44" w:rsidRDefault="00845A44" w:rsidP="00845A44">
      <w:pPr>
        <w:pStyle w:val="Heading1"/>
        <w:keepLines w:val="0"/>
        <w:tabs>
          <w:tab w:val="clear" w:pos="0"/>
          <w:tab w:val="left" w:pos="567"/>
        </w:tabs>
        <w:spacing w:after="240" w:line="240" w:lineRule="auto"/>
        <w:ind w:left="567" w:hanging="567"/>
      </w:pPr>
      <w:bookmarkStart w:id="483" w:name="_Toc496681996"/>
      <w:bookmarkStart w:id="484" w:name="_Toc496682163"/>
      <w:bookmarkStart w:id="485" w:name="_Toc496681997"/>
      <w:bookmarkStart w:id="486" w:name="_Toc496682164"/>
      <w:bookmarkStart w:id="487" w:name="_Toc496681998"/>
      <w:bookmarkStart w:id="488" w:name="_Toc496682165"/>
      <w:bookmarkStart w:id="489" w:name="_Toc496681999"/>
      <w:bookmarkStart w:id="490" w:name="_Toc496682166"/>
      <w:bookmarkStart w:id="491" w:name="_Toc496682000"/>
      <w:bookmarkStart w:id="492" w:name="_Toc496682167"/>
      <w:bookmarkStart w:id="493" w:name="_Toc496682001"/>
      <w:bookmarkStart w:id="494" w:name="_Toc496682168"/>
      <w:bookmarkStart w:id="495" w:name="_Toc216489712"/>
      <w:bookmarkStart w:id="496" w:name="_Toc449013365"/>
      <w:bookmarkStart w:id="497" w:name="_Toc528163932"/>
      <w:bookmarkEnd w:id="483"/>
      <w:bookmarkEnd w:id="484"/>
      <w:bookmarkEnd w:id="485"/>
      <w:bookmarkEnd w:id="486"/>
      <w:bookmarkEnd w:id="487"/>
      <w:bookmarkEnd w:id="488"/>
      <w:bookmarkEnd w:id="489"/>
      <w:bookmarkEnd w:id="490"/>
      <w:bookmarkEnd w:id="491"/>
      <w:bookmarkEnd w:id="492"/>
      <w:bookmarkEnd w:id="493"/>
      <w:bookmarkEnd w:id="494"/>
      <w:r>
        <w:lastRenderedPageBreak/>
        <w:t>Issues</w:t>
      </w:r>
      <w:bookmarkEnd w:id="495"/>
      <w:r>
        <w:t xml:space="preserve"> of responsibility</w:t>
      </w:r>
      <w:bookmarkEnd w:id="496"/>
      <w:bookmarkEnd w:id="497"/>
    </w:p>
    <w:p w14:paraId="2176BB97" w14:textId="3D010E37" w:rsidR="00DC6AE6"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98" w:name="_Toc528163933"/>
      <w:bookmarkStart w:id="499" w:name="_Toc449013366"/>
      <w:r>
        <w:t>Designated Responsibility</w:t>
      </w:r>
      <w:bookmarkEnd w:id="498"/>
    </w:p>
    <w:p w14:paraId="6EAA85EE" w14:textId="785BA040" w:rsidR="00DC6AE6" w:rsidRPr="000D47AF" w:rsidRDefault="00DC6AE6" w:rsidP="000D47AF">
      <w:pPr>
        <w:pStyle w:val="Bullet1"/>
        <w:numPr>
          <w:ilvl w:val="0"/>
          <w:numId w:val="0"/>
        </w:numPr>
      </w:pPr>
      <w:r w:rsidRPr="000D47AF">
        <w:t>Movable Hazards pose a risk to safe navigation. Therefore</w:t>
      </w:r>
      <w:r w:rsidR="00D6635B">
        <w:t>,</w:t>
      </w:r>
      <w:r w:rsidRPr="000D47AF">
        <w:t xml:space="preserve"> the person, organisation, or governmental body </w:t>
      </w:r>
      <w:r>
        <w:t xml:space="preserve">of a </w:t>
      </w:r>
      <w:r w:rsidRPr="000D47AF">
        <w:t xml:space="preserve">moving hazard being towed, or the person, organisation, or governmental body responsible for causing </w:t>
      </w:r>
      <w:proofErr w:type="spellStart"/>
      <w:r w:rsidRPr="000D47AF">
        <w:t>a</w:t>
      </w:r>
      <w:proofErr w:type="spellEnd"/>
      <w:r w:rsidRPr="000D47AF">
        <w:t xml:space="preserve"> independent moving hazard is responsible to identify the hazard with an appropriate </w:t>
      </w:r>
      <w:proofErr w:type="spellStart"/>
      <w:r w:rsidRPr="000D47AF">
        <w:t>MAtoN</w:t>
      </w:r>
      <w:proofErr w:type="spellEnd"/>
      <w:r w:rsidRPr="000D47AF">
        <w:t xml:space="preserve">. If the moving hazard is caused by a natural phenomenon then it is the responsibility of the National or Competent Authority responsible for that jurisdiction of waterway to identify the hazard. </w:t>
      </w:r>
    </w:p>
    <w:p w14:paraId="39362EB4" w14:textId="7F676ED9" w:rsidR="00DC6AE6" w:rsidRPr="000D47AF" w:rsidRDefault="00DC6AE6" w:rsidP="000D47AF">
      <w:pPr>
        <w:pStyle w:val="BodyText"/>
      </w:pPr>
      <w:r w:rsidRPr="000D47AF">
        <w:t xml:space="preserve">The National Authority should advise the person, organisation, or governmental body who is responsible for marking their moveable hazard the correct standards and methods to identify the hazard </w:t>
      </w:r>
      <w:r w:rsidR="00E44A85">
        <w:t>with</w:t>
      </w:r>
      <w:r w:rsidRPr="000D47AF">
        <w:t xml:space="preserve"> a </w:t>
      </w:r>
      <w:proofErr w:type="spellStart"/>
      <w:r w:rsidRPr="000D47AF">
        <w:t>MAtoN</w:t>
      </w:r>
      <w:proofErr w:type="spellEnd"/>
      <w:r w:rsidR="006C3F4A">
        <w:t>.</w:t>
      </w:r>
    </w:p>
    <w:p w14:paraId="2AD1EF79" w14:textId="3E148766" w:rsidR="00845A44" w:rsidRPr="00855820"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500" w:name="_Toc528163934"/>
      <w:bookmarkEnd w:id="499"/>
      <w:r>
        <w:t>Inability to Monitor</w:t>
      </w:r>
      <w:bookmarkEnd w:id="500"/>
    </w:p>
    <w:p w14:paraId="0EA816B1" w14:textId="1BE9BCA5" w:rsidR="00DC6AE6" w:rsidRPr="000D47AF" w:rsidRDefault="00DC6AE6" w:rsidP="00DC6AE6">
      <w:pPr>
        <w:pStyle w:val="BodyText"/>
      </w:pPr>
      <w:r w:rsidRPr="000D47AF">
        <w:t xml:space="preserve">A National Authority or owner losing the ability to monitor the </w:t>
      </w:r>
      <w:proofErr w:type="spellStart"/>
      <w:r w:rsidR="00AF30C9" w:rsidRPr="00DC6AE6">
        <w:t>MAtoN</w:t>
      </w:r>
      <w:proofErr w:type="spellEnd"/>
      <w:r w:rsidR="00AF30C9" w:rsidRPr="00DC6AE6">
        <w:t xml:space="preserve"> it</w:t>
      </w:r>
      <w:r w:rsidRPr="000D47AF">
        <w:t xml:space="preserve"> has deployed retains responsibility until either:</w:t>
      </w:r>
    </w:p>
    <w:p w14:paraId="617B432A" w14:textId="77777777" w:rsidR="00DC6AE6" w:rsidRPr="000D47AF" w:rsidRDefault="00DC6AE6" w:rsidP="00DC6AE6">
      <w:pPr>
        <w:pStyle w:val="Bullet1"/>
        <w:numPr>
          <w:ilvl w:val="0"/>
          <w:numId w:val="43"/>
        </w:numPr>
        <w:spacing w:line="240" w:lineRule="auto"/>
        <w:jc w:val="both"/>
        <w:outlineLvl w:val="0"/>
      </w:pPr>
      <w:r w:rsidRPr="000D47AF">
        <w:t xml:space="preserve">The </w:t>
      </w:r>
      <w:proofErr w:type="spellStart"/>
      <w:r w:rsidRPr="000D47AF">
        <w:t>MAtoN</w:t>
      </w:r>
      <w:proofErr w:type="spellEnd"/>
      <w:r w:rsidRPr="000D47AF">
        <w:t xml:space="preserve"> is retrieved, sinks, or is placed at no danger to mariners;  </w:t>
      </w:r>
    </w:p>
    <w:p w14:paraId="50CC8B4E" w14:textId="77777777" w:rsidR="00DC6AE6" w:rsidRPr="000D47AF" w:rsidRDefault="00DC6AE6" w:rsidP="00DC6AE6">
      <w:pPr>
        <w:pStyle w:val="Bullet1"/>
        <w:numPr>
          <w:ilvl w:val="0"/>
          <w:numId w:val="43"/>
        </w:numPr>
        <w:spacing w:line="240" w:lineRule="auto"/>
        <w:jc w:val="both"/>
        <w:outlineLvl w:val="0"/>
      </w:pPr>
      <w:r w:rsidRPr="000D47AF">
        <w:t>The responsibility is assumed by another operator or National Authority.</w:t>
      </w:r>
    </w:p>
    <w:p w14:paraId="43C213BE" w14:textId="1BD18521" w:rsidR="00845A44" w:rsidRDefault="000D47AF" w:rsidP="00845A44">
      <w:pPr>
        <w:pStyle w:val="Heading2"/>
        <w:keepLines w:val="0"/>
        <w:tabs>
          <w:tab w:val="clear" w:pos="0"/>
          <w:tab w:val="num" w:pos="576"/>
          <w:tab w:val="left" w:pos="851"/>
        </w:tabs>
        <w:spacing w:before="240" w:after="240" w:line="240" w:lineRule="auto"/>
        <w:ind w:left="576" w:right="0" w:hanging="576"/>
        <w:jc w:val="both"/>
      </w:pPr>
      <w:bookmarkStart w:id="501" w:name="_Toc496682005"/>
      <w:bookmarkStart w:id="502" w:name="_Toc496682172"/>
      <w:bookmarkStart w:id="503" w:name="_Toc496682006"/>
      <w:bookmarkStart w:id="504" w:name="_Toc496682173"/>
      <w:bookmarkStart w:id="505" w:name="_Toc496682007"/>
      <w:bookmarkStart w:id="506" w:name="_Toc496682174"/>
      <w:bookmarkStart w:id="507" w:name="_Toc528163935"/>
      <w:bookmarkEnd w:id="501"/>
      <w:bookmarkEnd w:id="502"/>
      <w:bookmarkEnd w:id="503"/>
      <w:bookmarkEnd w:id="504"/>
      <w:bookmarkEnd w:id="505"/>
      <w:bookmarkEnd w:id="506"/>
      <w:r>
        <w:t>Costs of Wreck Ma</w:t>
      </w:r>
      <w:r w:rsidR="00EB15E3">
        <w:t>rking</w:t>
      </w:r>
      <w:bookmarkEnd w:id="507"/>
    </w:p>
    <w:p w14:paraId="077C360B" w14:textId="77777777" w:rsidR="00845A44" w:rsidRDefault="00845A44" w:rsidP="00845A44">
      <w:pPr>
        <w:pStyle w:val="BodyTex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43320B8E" w14:textId="77777777" w:rsidR="00845A44" w:rsidRPr="00845A44" w:rsidRDefault="00845A44" w:rsidP="00845A44">
      <w:pPr>
        <w:pStyle w:val="BodyText"/>
        <w:spacing w:line="240" w:lineRule="auto"/>
        <w:jc w:val="both"/>
        <w:rPr>
          <w:lang w:val="en-US"/>
        </w:rPr>
      </w:pPr>
    </w:p>
    <w:p w14:paraId="71F20BF8" w14:textId="3B8781D4" w:rsidR="0042565E" w:rsidRDefault="00AD68C5" w:rsidP="000D47AF">
      <w:pPr>
        <w:pStyle w:val="Heading1"/>
      </w:pPr>
      <w:bookmarkStart w:id="508" w:name="_Toc528163936"/>
      <w:r>
        <w:t>References</w:t>
      </w:r>
      <w:bookmarkEnd w:id="508"/>
    </w:p>
    <w:p w14:paraId="3F9E6B4F" w14:textId="77777777" w:rsidR="00AD68C5" w:rsidRDefault="00AD68C5" w:rsidP="000D47AF">
      <w:pPr>
        <w:pStyle w:val="Heading1separatationline"/>
      </w:pPr>
    </w:p>
    <w:p w14:paraId="588C6A78" w14:textId="4EB88863" w:rsidR="00AD68C5" w:rsidRDefault="00AD68C5" w:rsidP="000D47AF">
      <w:pPr>
        <w:pStyle w:val="BodyText"/>
        <w:numPr>
          <w:ilvl w:val="1"/>
          <w:numId w:val="43"/>
        </w:numPr>
      </w:pPr>
      <w:r>
        <w:t>IALA Recommendation O-139 on The Marking of Man-Made Offshore Structures</w:t>
      </w:r>
    </w:p>
    <w:p w14:paraId="18552F1C" w14:textId="6778FC51" w:rsidR="00AD68C5" w:rsidRDefault="00AD68C5" w:rsidP="000D47AF">
      <w:pPr>
        <w:pStyle w:val="BodyText"/>
        <w:numPr>
          <w:ilvl w:val="1"/>
          <w:numId w:val="43"/>
        </w:numPr>
      </w:pPr>
      <w:r>
        <w:t>IALA Recommendation E‐110  RHYTHMIC CHARACTERS OF LIGHTS ON AIDS  TO NAVIGATION</w:t>
      </w:r>
    </w:p>
    <w:p w14:paraId="2774909C" w14:textId="4E5C108D" w:rsidR="00AD68C5" w:rsidRDefault="00AD68C5" w:rsidP="000D47AF">
      <w:pPr>
        <w:pStyle w:val="BodyText"/>
        <w:numPr>
          <w:ilvl w:val="1"/>
          <w:numId w:val="43"/>
        </w:numPr>
      </w:pPr>
      <w:r>
        <w:t>IALA Recommendation O-143 Virtual Aids to Navigation</w:t>
      </w:r>
    </w:p>
    <w:p w14:paraId="3DDC7AB4" w14:textId="597FAE83" w:rsidR="00AD68C5" w:rsidRDefault="00AF30C9" w:rsidP="000D47AF">
      <w:pPr>
        <w:pStyle w:val="BodyText"/>
        <w:numPr>
          <w:ilvl w:val="1"/>
          <w:numId w:val="43"/>
        </w:numPr>
      </w:pPr>
      <w:r>
        <w:t>IALA Recommendation ##### Mobile Aids to Navigation</w:t>
      </w:r>
    </w:p>
    <w:p w14:paraId="1256AC56" w14:textId="71E154F5" w:rsidR="00AF30C9" w:rsidRPr="000D47AF" w:rsidRDefault="00AF30C9" w:rsidP="000D47AF">
      <w:pPr>
        <w:pStyle w:val="BodyText"/>
        <w:numPr>
          <w:ilvl w:val="1"/>
          <w:numId w:val="43"/>
        </w:numPr>
      </w:pPr>
      <w:r w:rsidRPr="009653BC">
        <w:t xml:space="preserve">IMO document </w:t>
      </w:r>
      <w:r w:rsidRPr="009653BC">
        <w:rPr>
          <w:rFonts w:eastAsia="Times New Roman" w:cs="Times New Roman"/>
          <w:lang w:val="en-US"/>
        </w:rPr>
        <w:t>LEG/CONF.16/19 dated 23 May 2007</w:t>
      </w:r>
    </w:p>
    <w:p w14:paraId="6C853669" w14:textId="3C0027FD" w:rsidR="00AF30C9" w:rsidRDefault="00D576F8" w:rsidP="000D47AF">
      <w:pPr>
        <w:pStyle w:val="BodyText"/>
        <w:numPr>
          <w:ilvl w:val="1"/>
          <w:numId w:val="43"/>
        </w:numPr>
        <w:rPr>
          <w:ins w:id="509" w:author="Peter Dam" w:date="2018-10-24T16:06:00Z"/>
        </w:rPr>
      </w:pPr>
      <w:r>
        <w:t>IALA Guideline on Marking of Drifting Wrecks</w:t>
      </w:r>
    </w:p>
    <w:p w14:paraId="438397E3" w14:textId="406CE7B1" w:rsidR="0039234D" w:rsidRDefault="0039234D" w:rsidP="000D47AF">
      <w:pPr>
        <w:pStyle w:val="BodyText"/>
        <w:numPr>
          <w:ilvl w:val="1"/>
          <w:numId w:val="43"/>
        </w:numPr>
      </w:pPr>
      <w:ins w:id="510" w:author="Peter Dam" w:date="2018-10-24T16:06:00Z">
        <w:r w:rsidRPr="00924306">
          <w:rPr>
            <w:i/>
            <w:iCs/>
          </w:rPr>
          <w:t>ITU document 5B/411-E November 2017</w:t>
        </w:r>
      </w:ins>
    </w:p>
    <w:p w14:paraId="60EA6C04" w14:textId="465A3B13" w:rsidR="0015643E" w:rsidRDefault="0015643E" w:rsidP="000D47AF">
      <w:pPr>
        <w:pStyle w:val="Heading1"/>
      </w:pPr>
      <w:bookmarkStart w:id="511" w:name="_Toc528163937"/>
      <w:r>
        <w:t>Acronyms</w:t>
      </w:r>
      <w:bookmarkEnd w:id="511"/>
    </w:p>
    <w:p w14:paraId="32D8E872" w14:textId="77777777" w:rsidR="0015643E" w:rsidRDefault="0015643E" w:rsidP="000D47AF">
      <w:pPr>
        <w:pStyle w:val="Heading1separatationline"/>
      </w:pPr>
    </w:p>
    <w:p w14:paraId="0E993214" w14:textId="24B17D38" w:rsidR="0015643E" w:rsidRDefault="0015643E">
      <w:pPr>
        <w:pStyle w:val="BodyText"/>
      </w:pPr>
      <w:r>
        <w:t>AIS</w:t>
      </w:r>
      <w:r>
        <w:tab/>
      </w:r>
      <w:r>
        <w:tab/>
        <w:t>Automatic Identification System</w:t>
      </w:r>
    </w:p>
    <w:p w14:paraId="2622EB81" w14:textId="43935579" w:rsidR="0015643E" w:rsidRDefault="0015643E">
      <w:pPr>
        <w:pStyle w:val="BodyText"/>
      </w:pPr>
      <w:proofErr w:type="spellStart"/>
      <w:r>
        <w:t>MAtoN</w:t>
      </w:r>
      <w:proofErr w:type="spellEnd"/>
      <w:r>
        <w:tab/>
      </w:r>
      <w:r>
        <w:tab/>
        <w:t>Mobile Aid(s) to Navigation</w:t>
      </w:r>
    </w:p>
    <w:p w14:paraId="2A20B382" w14:textId="4CFAFCD8" w:rsidR="0015643E" w:rsidRDefault="0015643E">
      <w:pPr>
        <w:pStyle w:val="BodyText"/>
      </w:pPr>
      <w:r>
        <w:t>MSI</w:t>
      </w:r>
      <w:r>
        <w:tab/>
      </w:r>
      <w:r>
        <w:tab/>
        <w:t>Maritime Safety Information</w:t>
      </w:r>
    </w:p>
    <w:p w14:paraId="0642D53B" w14:textId="53C2BE16" w:rsidR="0015643E" w:rsidRDefault="0015643E">
      <w:pPr>
        <w:pStyle w:val="BodyText"/>
      </w:pPr>
      <w:r>
        <w:t>VHF</w:t>
      </w:r>
      <w:r>
        <w:tab/>
      </w:r>
      <w:r>
        <w:tab/>
        <w:t>Very High Frequency</w:t>
      </w:r>
    </w:p>
    <w:p w14:paraId="7103471A" w14:textId="25CBACFA" w:rsidR="0015643E" w:rsidRDefault="0015643E">
      <w:pPr>
        <w:pStyle w:val="BodyText"/>
      </w:pPr>
      <w:r>
        <w:t xml:space="preserve">MBS </w:t>
      </w:r>
      <w:r>
        <w:tab/>
      </w:r>
      <w:r>
        <w:tab/>
        <w:t>Maritime Buoyage System</w:t>
      </w:r>
    </w:p>
    <w:p w14:paraId="11B7C877" w14:textId="50ECD8B0" w:rsidR="0015643E" w:rsidRDefault="0015643E">
      <w:pPr>
        <w:pStyle w:val="BodyText"/>
      </w:pPr>
      <w:r>
        <w:t>MOU</w:t>
      </w:r>
      <w:r>
        <w:tab/>
      </w:r>
      <w:r>
        <w:tab/>
        <w:t>Memorandum of Understanding</w:t>
      </w:r>
    </w:p>
    <w:p w14:paraId="2941B78C" w14:textId="50524C19" w:rsidR="0015643E" w:rsidRDefault="0015643E">
      <w:pPr>
        <w:pStyle w:val="BodyText"/>
      </w:pPr>
      <w:r>
        <w:t>ODAS</w:t>
      </w:r>
      <w:r>
        <w:tab/>
      </w:r>
      <w:r>
        <w:tab/>
        <w:t>Ocean Data Acquisition System</w:t>
      </w:r>
    </w:p>
    <w:p w14:paraId="5292484F" w14:textId="77777777" w:rsidR="0015643E" w:rsidRPr="0015643E" w:rsidRDefault="0015643E">
      <w:pPr>
        <w:pStyle w:val="BodyText"/>
      </w:pPr>
    </w:p>
    <w:sectPr w:rsidR="0015643E" w:rsidRPr="0015643E" w:rsidSect="00E1138E">
      <w:headerReference w:type="default" r:id="rId21"/>
      <w:footerReference w:type="default" r:id="rId22"/>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ichael Hadley" w:date="2018-10-24T15:26:00Z" w:initials="MH">
    <w:p w14:paraId="649AE0EF" w14:textId="77777777" w:rsidR="00292679" w:rsidRDefault="00292679">
      <w:pPr>
        <w:pStyle w:val="CommentText"/>
      </w:pPr>
      <w:r>
        <w:rPr>
          <w:rStyle w:val="CommentReference"/>
        </w:rPr>
        <w:annotationRef/>
      </w:r>
      <w:r>
        <w:t>Update as required</w:t>
      </w:r>
    </w:p>
  </w:comment>
  <w:comment w:id="3" w:author="Michael Hadley" w:date="2018-10-24T15:26:00Z" w:initials="MH">
    <w:p w14:paraId="24B41B99" w14:textId="77777777" w:rsidR="00292679" w:rsidRDefault="00292679">
      <w:pPr>
        <w:pStyle w:val="CommentText"/>
      </w:pPr>
      <w:r>
        <w:rPr>
          <w:rStyle w:val="CommentReference"/>
        </w:rPr>
        <w:annotationRef/>
      </w:r>
      <w:r>
        <w:t>Insert date approved by Council (Month &amp; Year)</w:t>
      </w:r>
    </w:p>
  </w:comment>
  <w:comment w:id="177" w:author="Michael Hadley" w:date="2018-10-24T15:26:00Z" w:initials="MH">
    <w:p w14:paraId="2C939034" w14:textId="77777777" w:rsidR="00292679" w:rsidRDefault="00292679" w:rsidP="00795637">
      <w:pPr>
        <w:pStyle w:val="CommentText"/>
      </w:pPr>
      <w:r>
        <w:rPr>
          <w:rStyle w:val="CommentReference"/>
        </w:rPr>
        <w:annotationRef/>
      </w:r>
      <w:r>
        <w:t>All IALA documents are to be in UK English.</w:t>
      </w:r>
    </w:p>
    <w:p w14:paraId="340FE9A4" w14:textId="77777777" w:rsidR="00292679" w:rsidRDefault="00292679"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198" w:author="Peter Dam" w:date="2018-10-24T15:26:00Z" w:initials="PED">
    <w:p w14:paraId="33066C49" w14:textId="40F2CF8C" w:rsidR="00292679" w:rsidRDefault="00292679">
      <w:pPr>
        <w:pStyle w:val="CommentText"/>
      </w:pPr>
      <w:r>
        <w:rPr>
          <w:rStyle w:val="CommentReference"/>
        </w:rPr>
        <w:annotationRef/>
      </w:r>
      <w:r>
        <w:t>Confirm correct IALA terminology for use throughout document</w:t>
      </w:r>
    </w:p>
  </w:comment>
  <w:comment w:id="210" w:author="Peter Dam" w:date="2018-10-24T15:26:00Z" w:initials="PED">
    <w:p w14:paraId="5E660568" w14:textId="77777777" w:rsidR="00292679" w:rsidRPr="00924306" w:rsidRDefault="00292679" w:rsidP="000D154A">
      <w:pPr>
        <w:rPr>
          <w:i/>
          <w:iCs/>
        </w:rPr>
      </w:pPr>
      <w:r>
        <w:rPr>
          <w:rStyle w:val="CommentReference"/>
        </w:rPr>
        <w:annotationRef/>
      </w:r>
      <w:r w:rsidRPr="00924306">
        <w:rPr>
          <w:i/>
          <w:iCs/>
        </w:rPr>
        <w:t>An AMRD is a mobile station; operating at sea and transmitting independently of a ship station or a coast station. Two groups of AMRDs are identified (ITU document 5B/411-E November 2017):</w:t>
      </w:r>
    </w:p>
    <w:p w14:paraId="0AEA59F3" w14:textId="77777777" w:rsidR="00292679" w:rsidRPr="00924306" w:rsidRDefault="00292679" w:rsidP="000D154A">
      <w:pPr>
        <w:pStyle w:val="enumlev1"/>
        <w:rPr>
          <w:i/>
        </w:rPr>
      </w:pPr>
      <w:r w:rsidRPr="00924306">
        <w:rPr>
          <w:i/>
        </w:rPr>
        <w:t>–</w:t>
      </w:r>
      <w:r w:rsidRPr="00924306">
        <w:rPr>
          <w:i/>
        </w:rPr>
        <w:tab/>
        <w:t>Group A: AMRDs that enhance the safety of navigation,</w:t>
      </w:r>
    </w:p>
    <w:p w14:paraId="5B8979B8" w14:textId="77777777" w:rsidR="00292679" w:rsidRPr="00924306" w:rsidRDefault="00292679" w:rsidP="000D154A">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7D033783" w14:textId="7F759F1D" w:rsidR="00292679" w:rsidRDefault="00292679">
      <w:pPr>
        <w:pStyle w:val="CommentText"/>
      </w:pPr>
    </w:p>
  </w:comment>
  <w:comment w:id="234" w:author="Peter Dam" w:date="2018-10-24T16:40:00Z" w:initials="PED">
    <w:p w14:paraId="701E3286" w14:textId="78CA997C" w:rsidR="00292679" w:rsidRPr="00924306" w:rsidRDefault="00292679" w:rsidP="000D154A">
      <w:pPr>
        <w:rPr>
          <w:lang w:val="en-US"/>
        </w:rPr>
      </w:pPr>
      <w:r>
        <w:rPr>
          <w:rStyle w:val="CommentReference"/>
        </w:rPr>
        <w:annotationRef/>
      </w:r>
      <w:r w:rsidRPr="00924306">
        <w:rPr>
          <w:rFonts w:eastAsia="SimSun"/>
        </w:rPr>
        <w:t xml:space="preserve">Considering the information provided IALA presumes that </w:t>
      </w:r>
      <w:proofErr w:type="spellStart"/>
      <w:r w:rsidRPr="00924306">
        <w:rPr>
          <w:rFonts w:eastAsia="SimSun"/>
        </w:rPr>
        <w:t>MAtoN</w:t>
      </w:r>
      <w:proofErr w:type="spellEnd"/>
      <w:r w:rsidRPr="00924306">
        <w:rPr>
          <w:rFonts w:eastAsia="SimSun"/>
        </w:rPr>
        <w:t xml:space="preserve"> will 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5185300C" w14:textId="77777777" w:rsidR="00292679" w:rsidRDefault="00292679" w:rsidP="000D154A">
      <w:pPr>
        <w:rPr>
          <w:lang w:val="en-US"/>
        </w:rPr>
      </w:pPr>
      <w:bookmarkStart w:id="235" w:name="_Hlk527006329"/>
      <w:r w:rsidRPr="00924306">
        <w:rPr>
          <w:lang w:val="en-US"/>
        </w:rPr>
        <w:t xml:space="preserve">Since AMRD are not </w:t>
      </w:r>
      <w:r>
        <w:rPr>
          <w:lang w:val="en-US"/>
        </w:rPr>
        <w:t xml:space="preserve">considered to be </w:t>
      </w:r>
      <w:proofErr w:type="spellStart"/>
      <w:r w:rsidRPr="00924306">
        <w:rPr>
          <w:lang w:val="en-US"/>
        </w:rPr>
        <w:t>AtoN</w:t>
      </w:r>
      <w:proofErr w:type="spellEnd"/>
      <w:r w:rsidRPr="00924306">
        <w:rPr>
          <w:lang w:val="en-US"/>
        </w:rPr>
        <w:t xml:space="preserve"> or </w:t>
      </w:r>
      <w:proofErr w:type="spellStart"/>
      <w:r w:rsidRPr="00924306">
        <w:rPr>
          <w:lang w:val="en-US"/>
        </w:rPr>
        <w:t>MAtoN</w:t>
      </w:r>
      <w:proofErr w:type="spellEnd"/>
      <w:r>
        <w:rPr>
          <w:lang w:val="en-US"/>
        </w:rPr>
        <w:t>,</w:t>
      </w:r>
      <w:r w:rsidRPr="00924306">
        <w:rPr>
          <w:lang w:val="en-US"/>
        </w:rPr>
        <w:t xml:space="preserve"> IALA </w:t>
      </w:r>
      <w:r>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Pr>
          <w:lang w:val="en-US"/>
        </w:rPr>
        <w:t>will</w:t>
      </w:r>
      <w:r w:rsidRPr="00924306">
        <w:rPr>
          <w:lang w:val="en-US"/>
        </w:rPr>
        <w:t xml:space="preserve"> cause confusion with current </w:t>
      </w:r>
      <w:proofErr w:type="spellStart"/>
      <w:r w:rsidRPr="00924306">
        <w:rPr>
          <w:lang w:val="en-US"/>
        </w:rPr>
        <w:t>AtoN</w:t>
      </w:r>
      <w:proofErr w:type="spellEnd"/>
      <w:r w:rsidRPr="00924306">
        <w:rPr>
          <w:lang w:val="en-US"/>
        </w:rPr>
        <w:t xml:space="preserve"> and </w:t>
      </w:r>
      <w:proofErr w:type="spellStart"/>
      <w:r w:rsidRPr="00924306">
        <w:rPr>
          <w:lang w:val="en-US"/>
        </w:rPr>
        <w:t>MAtoN</w:t>
      </w:r>
      <w:proofErr w:type="spellEnd"/>
      <w:r>
        <w:rPr>
          <w:lang w:val="en-US"/>
        </w:rPr>
        <w:t xml:space="preserve"> on current installed and operational systems.  </w:t>
      </w:r>
      <w:r w:rsidRPr="00924306">
        <w:rPr>
          <w:lang w:val="en-US"/>
        </w:rPr>
        <w:t xml:space="preserve">IALA suggest that a different numbering scheme </w:t>
      </w:r>
      <w:r>
        <w:rPr>
          <w:lang w:val="en-US"/>
        </w:rPr>
        <w:t xml:space="preserve">should </w:t>
      </w:r>
      <w:r w:rsidRPr="00924306">
        <w:rPr>
          <w:lang w:val="en-US"/>
        </w:rPr>
        <w:t xml:space="preserve">be used to distinguish AMRD </w:t>
      </w:r>
      <w:r>
        <w:rPr>
          <w:lang w:val="en-US"/>
        </w:rPr>
        <w:t>from</w:t>
      </w:r>
      <w:r w:rsidRPr="00924306">
        <w:rPr>
          <w:lang w:val="en-US"/>
        </w:rPr>
        <w:t xml:space="preserve"> other AIS devices.</w:t>
      </w:r>
    </w:p>
    <w:p w14:paraId="7D910F74" w14:textId="77777777" w:rsidR="00292679" w:rsidRDefault="00292679" w:rsidP="000D154A">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410ABFD7" w14:textId="77777777" w:rsidR="00292679" w:rsidRDefault="00292679" w:rsidP="000D154A">
      <w:pPr>
        <w:rPr>
          <w:lang w:val="en-US"/>
        </w:rPr>
      </w:pPr>
      <w:r>
        <w:rPr>
          <w:lang w:val="en-US"/>
        </w:rPr>
        <w:t>Issues that may be result include:</w:t>
      </w:r>
    </w:p>
    <w:p w14:paraId="546E67C2"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Having no symbol defined for an AMRD that might result in not displaying the </w:t>
      </w:r>
      <w:r>
        <w:rPr>
          <w:rFonts w:ascii="Times New Roman" w:hAnsi="Times New Roman" w:cs="Times New Roman"/>
          <w:lang w:val="en-US"/>
        </w:rPr>
        <w:t>AMRD</w:t>
      </w:r>
      <w:r w:rsidRPr="00920103">
        <w:rPr>
          <w:rFonts w:ascii="Times New Roman" w:hAnsi="Times New Roman" w:cs="Times New Roman"/>
          <w:lang w:val="en-US"/>
        </w:rPr>
        <w:t>;</w:t>
      </w:r>
    </w:p>
    <w:p w14:paraId="2A8F5059"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Pr>
          <w:rFonts w:ascii="Times New Roman" w:hAnsi="Times New Roman" w:cs="Times New Roman"/>
          <w:lang w:val="en-US"/>
        </w:rPr>
        <w:t xml:space="preserve">that </w:t>
      </w:r>
      <w:r w:rsidRPr="00920103">
        <w:rPr>
          <w:rFonts w:ascii="Times New Roman" w:hAnsi="Times New Roman" w:cs="Times New Roman"/>
          <w:lang w:val="en-US"/>
        </w:rPr>
        <w:t xml:space="preserve">might display </w:t>
      </w:r>
      <w:r>
        <w:rPr>
          <w:rFonts w:ascii="Times New Roman" w:hAnsi="Times New Roman" w:cs="Times New Roman"/>
          <w:lang w:val="en-US"/>
        </w:rPr>
        <w:t>AMRD</w:t>
      </w:r>
      <w:r w:rsidRPr="00920103">
        <w:rPr>
          <w:rFonts w:ascii="Times New Roman" w:hAnsi="Times New Roman" w:cs="Times New Roman"/>
          <w:lang w:val="en-US"/>
        </w:rPr>
        <w:t xml:space="preserve"> as a</w:t>
      </w:r>
      <w:r>
        <w:rPr>
          <w:rFonts w:ascii="Times New Roman" w:hAnsi="Times New Roman" w:cs="Times New Roman"/>
          <w:lang w:val="en-US"/>
        </w:rPr>
        <w:t>n</w:t>
      </w:r>
      <w:r w:rsidRPr="00920103">
        <w:rPr>
          <w:rFonts w:ascii="Times New Roman" w:hAnsi="Times New Roman" w:cs="Times New Roman"/>
          <w:lang w:val="en-US"/>
        </w:rPr>
        <w:t xml:space="preserve"> AtoN</w:t>
      </w:r>
      <w:r>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570A3C20"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Pr>
          <w:rFonts w:ascii="Times New Roman" w:hAnsi="Times New Roman" w:cs="Times New Roman"/>
          <w:lang w:val="en-US"/>
        </w:rPr>
        <w:t>.</w:t>
      </w:r>
    </w:p>
    <w:bookmarkEnd w:id="235"/>
    <w:p w14:paraId="3EB170A4" w14:textId="77777777" w:rsidR="00292679" w:rsidRDefault="00292679" w:rsidP="000D154A">
      <w:pPr>
        <w:rPr>
          <w:lang w:val="en-US"/>
        </w:rPr>
      </w:pPr>
      <w:r>
        <w:rPr>
          <w:lang w:val="en-US"/>
        </w:rPr>
        <w:t>IALA considers that the symbol used for AMRD must be available on Radar and ECDIS and be substantially different from those used for other AIS devices, especially Class A and B shipborne AIS</w:t>
      </w:r>
    </w:p>
    <w:p w14:paraId="383B1553" w14:textId="77777777" w:rsidR="00292679" w:rsidRDefault="00292679" w:rsidP="000D154A">
      <w:pPr>
        <w:rPr>
          <w:lang w:val="en-US"/>
        </w:rPr>
      </w:pPr>
      <w:r>
        <w:rPr>
          <w:lang w:val="en-US"/>
        </w:rPr>
        <w:t>IALA suggests to confirm the impact of the chosen numbering scheme for AMRD with the industry.</w:t>
      </w:r>
    </w:p>
    <w:p w14:paraId="4DADF182" w14:textId="77777777" w:rsidR="00292679" w:rsidRPr="00924306" w:rsidRDefault="00292679" w:rsidP="000D154A">
      <w:pPr>
        <w:rPr>
          <w:lang w:val="en-US"/>
        </w:rPr>
      </w:pPr>
      <w:r>
        <w:rPr>
          <w:lang w:val="en-US"/>
        </w:rPr>
        <w:t>IALA will make a further submission on AMRD at NCSR.</w:t>
      </w:r>
    </w:p>
    <w:p w14:paraId="5CC27D12" w14:textId="2C450D5B" w:rsidR="00292679" w:rsidRPr="000D154A" w:rsidRDefault="00292679">
      <w:pPr>
        <w:pStyle w:val="CommentText"/>
        <w:rPr>
          <w:lang w:val="en-US"/>
        </w:rPr>
      </w:pPr>
    </w:p>
  </w:comment>
  <w:comment w:id="297" w:author="Peter Dam" w:date="2018-10-24T16:57:00Z" w:initials="PED">
    <w:p w14:paraId="281F3C18" w14:textId="78327888" w:rsidR="007353CB" w:rsidRDefault="007353CB">
      <w:pPr>
        <w:pStyle w:val="CommentText"/>
      </w:pPr>
      <w:r>
        <w:rPr>
          <w:rStyle w:val="CommentReference"/>
        </w:rPr>
        <w:annotationRef/>
      </w:r>
      <w:r>
        <w:t>Parallel to the initiation of the wreck buoy what are the technical specifications which</w:t>
      </w:r>
      <w:r w:rsidR="00DD6C30">
        <w:t xml:space="preserve"> is</w:t>
      </w:r>
      <w:r>
        <w:t xml:space="preserve"> to the design. Only reference is found in R1015 and</w:t>
      </w:r>
      <w:r w:rsidR="00DD6C30">
        <w:t xml:space="preserve"> G1016</w:t>
      </w:r>
    </w:p>
  </w:comment>
  <w:comment w:id="267" w:author="Dominguez, Alfredo - Xylem" w:date="2018-10-24T15:26:00Z" w:initials="AD">
    <w:p w14:paraId="61830EBE" w14:textId="77777777" w:rsidR="00292679" w:rsidRDefault="00292679">
      <w:pPr>
        <w:pStyle w:val="CommentText"/>
      </w:pPr>
      <w:r>
        <w:rPr>
          <w:rStyle w:val="CommentReference"/>
        </w:rPr>
        <w:annotationRef/>
      </w:r>
      <w:r>
        <w:t>This needs further review by IALA. E-Nav and ARM agree that “a specific and distinctive light character for a special mark would be extremely beneficial.”</w:t>
      </w:r>
    </w:p>
    <w:p w14:paraId="7BD98AE0" w14:textId="77777777" w:rsidR="00292679" w:rsidRDefault="00292679">
      <w:pPr>
        <w:pStyle w:val="CommentText"/>
      </w:pPr>
      <w:r>
        <w:t xml:space="preserve">Note written to ENG will be written by ARM6. </w:t>
      </w:r>
    </w:p>
  </w:comment>
  <w:comment w:id="338" w:author="Peter Dam" w:date="2018-10-24T16:16:00Z" w:initials="PED">
    <w:p w14:paraId="210728FA" w14:textId="2CD2A1FE" w:rsidR="00292679" w:rsidRDefault="00292679">
      <w:pPr>
        <w:pStyle w:val="CommentText"/>
      </w:pPr>
      <w:r>
        <w:rPr>
          <w:rStyle w:val="CommentReference"/>
        </w:rPr>
        <w:annotationRef/>
      </w:r>
      <w:r>
        <w:t>Have been review /discussed at ARM8. To be further clarified at ARM9</w:t>
      </w:r>
    </w:p>
  </w:comment>
  <w:comment w:id="358" w:author="Peter Dam" w:date="2018-10-24T15:26:00Z" w:initials="PED">
    <w:p w14:paraId="36729032" w14:textId="381ABEB0" w:rsidR="00292679" w:rsidRDefault="00292679">
      <w:pPr>
        <w:pStyle w:val="CommentText"/>
      </w:pPr>
      <w:r>
        <w:rPr>
          <w:rStyle w:val="CommentReference"/>
        </w:rPr>
        <w:annotationRef/>
      </w:r>
      <w:r>
        <w:t>Suggest delete by UK</w:t>
      </w:r>
    </w:p>
  </w:comment>
  <w:comment w:id="372" w:author="Peter Dam" w:date="2018-10-24T15:26:00Z" w:initials="PED">
    <w:p w14:paraId="295D0243" w14:textId="60906B58" w:rsidR="00292679" w:rsidRDefault="00292679">
      <w:pPr>
        <w:pStyle w:val="CommentText"/>
      </w:pPr>
      <w:r>
        <w:rPr>
          <w:rStyle w:val="CommentReference"/>
        </w:rPr>
        <w:annotationRef/>
      </w:r>
      <w:r>
        <w:t>Symbology still to be determined before approval of this Guideline. Reference should be made to the IMO Circ. SN 243</w:t>
      </w:r>
    </w:p>
  </w:comment>
  <w:comment w:id="455" w:author="Peter Dam" w:date="2018-10-24T15:26:00Z" w:initials="PED">
    <w:p w14:paraId="477332A7" w14:textId="0B0BC891" w:rsidR="00292679" w:rsidRDefault="00292679">
      <w:pPr>
        <w:pStyle w:val="CommentText"/>
      </w:pPr>
      <w:r>
        <w:rPr>
          <w:rStyle w:val="CommentReference"/>
        </w:rPr>
        <w:annotationRef/>
      </w:r>
      <w:r>
        <w:t xml:space="preserve">Currently being drafted </w:t>
      </w:r>
    </w:p>
  </w:comment>
  <w:comment w:id="471" w:author="Dominguez, Alfredo - Xylem" w:date="2018-10-24T15:26:00Z" w:initials="AD">
    <w:p w14:paraId="0D6D44B4" w14:textId="77777777" w:rsidR="00292679" w:rsidRDefault="00292679" w:rsidP="00DC6AE6">
      <w:pPr>
        <w:pStyle w:val="CommentText"/>
      </w:pPr>
      <w:r>
        <w:rPr>
          <w:rStyle w:val="CommentReferenc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9AE0EF" w15:done="0"/>
  <w15:commentEx w15:paraId="24B41B99" w15:done="0"/>
  <w15:commentEx w15:paraId="340FE9A4" w15:done="0"/>
  <w15:commentEx w15:paraId="33066C49" w15:done="0"/>
  <w15:commentEx w15:paraId="7D033783" w15:done="0"/>
  <w15:commentEx w15:paraId="5CC27D12" w15:done="0"/>
  <w15:commentEx w15:paraId="281F3C18" w15:done="0"/>
  <w15:commentEx w15:paraId="7BD98AE0" w15:done="0"/>
  <w15:commentEx w15:paraId="210728FA" w15:done="0"/>
  <w15:commentEx w15:paraId="36729032" w15:done="0"/>
  <w15:commentEx w15:paraId="295D0243" w15:done="0"/>
  <w15:commentEx w15:paraId="477332A7" w15:done="0"/>
  <w15:commentEx w15:paraId="0D6D44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AE0EF" w16cid:durableId="20193B3A"/>
  <w16cid:commentId w16cid:paraId="24B41B99" w16cid:durableId="20193B3B"/>
  <w16cid:commentId w16cid:paraId="340FE9A4" w16cid:durableId="20193B3C"/>
  <w16cid:commentId w16cid:paraId="33066C49" w16cid:durableId="20193B3D"/>
  <w16cid:commentId w16cid:paraId="7D033783" w16cid:durableId="20193B3E"/>
  <w16cid:commentId w16cid:paraId="5CC27D12" w16cid:durableId="20193B3F"/>
  <w16cid:commentId w16cid:paraId="281F3C18" w16cid:durableId="20193B40"/>
  <w16cid:commentId w16cid:paraId="7BD98AE0" w16cid:durableId="20193B41"/>
  <w16cid:commentId w16cid:paraId="210728FA" w16cid:durableId="20193B42"/>
  <w16cid:commentId w16cid:paraId="36729032" w16cid:durableId="20193B43"/>
  <w16cid:commentId w16cid:paraId="295D0243" w16cid:durableId="20193B44"/>
  <w16cid:commentId w16cid:paraId="477332A7" w16cid:durableId="20193B45"/>
  <w16cid:commentId w16cid:paraId="0D6D44B4" w16cid:durableId="20193B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D61D4" w14:textId="77777777" w:rsidR="00233426" w:rsidRDefault="00233426" w:rsidP="003274DB">
      <w:r>
        <w:separator/>
      </w:r>
    </w:p>
    <w:p w14:paraId="0C4EF0C3" w14:textId="77777777" w:rsidR="00233426" w:rsidRDefault="00233426"/>
  </w:endnote>
  <w:endnote w:type="continuationSeparator" w:id="0">
    <w:p w14:paraId="3638020F" w14:textId="77777777" w:rsidR="00233426" w:rsidRDefault="00233426" w:rsidP="003274DB">
      <w:r>
        <w:continuationSeparator/>
      </w:r>
    </w:p>
    <w:p w14:paraId="1DB3DB3C" w14:textId="77777777" w:rsidR="00233426" w:rsidRDefault="00233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A702" w14:textId="77777777" w:rsidR="00292679" w:rsidRDefault="0029267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5ED982" w14:textId="77777777" w:rsidR="00292679" w:rsidRDefault="0029267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CB2BA4" w14:textId="77777777" w:rsidR="00292679" w:rsidRDefault="0029267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5FD22" w14:textId="77777777" w:rsidR="00292679" w:rsidRDefault="0029267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BDCD0EE" w14:textId="77777777" w:rsidR="00292679" w:rsidRDefault="0029267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02853" w14:textId="29D102CD" w:rsidR="00292679" w:rsidRDefault="00292679" w:rsidP="008747E0">
    <w:pPr>
      <w:pStyle w:val="Footer"/>
    </w:pPr>
    <w:r>
      <w:rPr>
        <w:noProof/>
        <w:lang w:val="nb-NO" w:eastAsia="nb-NO"/>
      </w:rPr>
      <mc:AlternateContent>
        <mc:Choice Requires="wps">
          <w:drawing>
            <wp:anchor distT="4294967295" distB="4294967295" distL="114300" distR="114300" simplePos="0" relativeHeight="251669504" behindDoc="0" locked="0" layoutInCell="1" allowOverlap="1" wp14:anchorId="2A8BF9CA" wp14:editId="0799940A">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11015DA"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1E47DFC8" w14:textId="77777777" w:rsidR="00292679" w:rsidRPr="00ED2A8D" w:rsidRDefault="00292679" w:rsidP="008747E0">
    <w:pPr>
      <w:pStyle w:val="Footer"/>
    </w:pPr>
    <w:r w:rsidRPr="00442889">
      <w:rPr>
        <w:noProof/>
        <w:lang w:val="nb-NO" w:eastAsia="nb-NO"/>
      </w:rPr>
      <w:drawing>
        <wp:anchor distT="0" distB="0" distL="114300" distR="114300" simplePos="0" relativeHeight="251661312" behindDoc="1" locked="0" layoutInCell="1" allowOverlap="1" wp14:anchorId="56FA7C9E" wp14:editId="628BA91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4660C29D" w14:textId="77777777" w:rsidR="00292679" w:rsidRPr="00ED2A8D" w:rsidRDefault="00292679" w:rsidP="008747E0">
    <w:pPr>
      <w:pStyle w:val="Footer"/>
    </w:pPr>
  </w:p>
  <w:p w14:paraId="0916DB67" w14:textId="77777777" w:rsidR="00292679" w:rsidRPr="00ED2A8D" w:rsidRDefault="00292679" w:rsidP="008747E0">
    <w:pPr>
      <w:pStyle w:val="Footer"/>
    </w:pPr>
  </w:p>
  <w:p w14:paraId="4CEBB424" w14:textId="77777777" w:rsidR="00292679" w:rsidRPr="00ED2A8D" w:rsidRDefault="00292679"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8FC3F" w14:textId="5C613109" w:rsidR="00292679" w:rsidRDefault="00292679" w:rsidP="00525922">
    <w:pPr>
      <w:pStyle w:val="Footerlandscape"/>
    </w:pPr>
    <w:r>
      <w:rPr>
        <w:noProof/>
        <w:lang w:val="nb-NO" w:eastAsia="nb-NO"/>
      </w:rPr>
      <mc:AlternateContent>
        <mc:Choice Requires="wps">
          <w:drawing>
            <wp:anchor distT="4294967295" distB="4294967295" distL="114300" distR="114300" simplePos="0" relativeHeight="251691008" behindDoc="0" locked="0" layoutInCell="1" allowOverlap="1" wp14:anchorId="48413F00" wp14:editId="283D8D44">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3E3A36"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5081B3E2" w14:textId="77777777" w:rsidR="00292679" w:rsidRPr="002C5B46" w:rsidRDefault="00292679" w:rsidP="00525922">
    <w:pPr>
      <w:pStyle w:val="Footerlandscape"/>
      <w:rPr>
        <w:rStyle w:val="PageNumber"/>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Pr>
        <w:b w:val="0"/>
        <w:bCs/>
        <w:noProof/>
        <w:szCs w:val="15"/>
        <w:lang w:val="pt-PT"/>
      </w:rPr>
      <w:t>Erro! Utilize o separador Base para aplicar Document title ao texto que pretende que apareça aqui.</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Pr="002C5B46">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Pr>
        <w:b w:val="0"/>
        <w:bCs/>
        <w:noProof/>
        <w:szCs w:val="15"/>
        <w:lang w:val="pt-PT"/>
      </w:rPr>
      <w:t>Erro! Utilize o separador Base para aplicar Subtitle ao texto que pretende que apareça aqui.</w:t>
    </w:r>
    <w:r>
      <w:rPr>
        <w:szCs w:val="15"/>
      </w:rPr>
      <w:fldChar w:fldCharType="end"/>
    </w:r>
  </w:p>
  <w:p w14:paraId="1ADECB62" w14:textId="77777777" w:rsidR="00292679" w:rsidRPr="00525922" w:rsidRDefault="00DE125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292679">
      <w:rPr>
        <w:noProof/>
        <w:szCs w:val="15"/>
      </w:rPr>
      <w:t>Edition 1.0</w:t>
    </w:r>
    <w:r>
      <w:rPr>
        <w:noProof/>
        <w:szCs w:val="15"/>
      </w:rPr>
      <w:fldChar w:fldCharType="end"/>
    </w:r>
    <w:r w:rsidR="00292679" w:rsidRPr="00C907DF">
      <w:rPr>
        <w:szCs w:val="15"/>
      </w:rPr>
      <w:tab/>
    </w:r>
    <w:r w:rsidR="00292679">
      <w:rP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292679">
      <w:rPr>
        <w:rStyle w:val="PageNumber"/>
        <w:noProof/>
        <w:szCs w:val="15"/>
      </w:rPr>
      <w:t>3</w:t>
    </w:r>
    <w:r w:rsidR="00292679"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5FA6" w14:textId="77777777" w:rsidR="00292679" w:rsidRPr="00C716E5" w:rsidRDefault="00292679" w:rsidP="00C716E5">
    <w:pPr>
      <w:pStyle w:val="Footer"/>
      <w:rPr>
        <w:sz w:val="15"/>
        <w:szCs w:val="15"/>
      </w:rPr>
    </w:pPr>
  </w:p>
  <w:p w14:paraId="4C562FE2" w14:textId="77777777" w:rsidR="00292679" w:rsidRDefault="00292679" w:rsidP="00C716E5">
    <w:pPr>
      <w:pStyle w:val="Footerportrait"/>
    </w:pPr>
  </w:p>
  <w:p w14:paraId="2177BD02" w14:textId="3D6E5CCA" w:rsidR="00292679" w:rsidRPr="00C907DF" w:rsidRDefault="000F2E8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2679" w:rsidRPr="00C907DF">
      <w:t xml:space="preserve"> </w:t>
    </w:r>
    <w:r>
      <w:fldChar w:fldCharType="begin"/>
    </w:r>
    <w:r>
      <w:instrText xml:space="preserve"> STYLEREF "Document number" \* MERGEFORMAT </w:instrText>
    </w:r>
    <w:r>
      <w:fldChar w:fldCharType="separate"/>
    </w:r>
    <w:r>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t>USE OF MOBILE ATON</w:t>
    </w:r>
    <w:r>
      <w:fldChar w:fldCharType="end"/>
    </w:r>
  </w:p>
  <w:p w14:paraId="099AA948" w14:textId="036C4491" w:rsidR="00292679" w:rsidRPr="00C907DF" w:rsidRDefault="000F2E86" w:rsidP="00C716E5">
    <w:pPr>
      <w:pStyle w:val="Footerportrait"/>
    </w:pPr>
    <w:r>
      <w:fldChar w:fldCharType="begin"/>
    </w:r>
    <w:r>
      <w:instrText xml:space="preserve"> STYLEREF "Edition number" \* MERGEFORMAT </w:instrText>
    </w:r>
    <w:r>
      <w:fldChar w:fldCharType="separate"/>
    </w:r>
    <w:r>
      <w:t>Edition 1.0</w:t>
    </w:r>
    <w:r>
      <w:fldChar w:fldCharType="end"/>
    </w:r>
    <w:r w:rsidR="00292679">
      <w:t xml:space="preserve">  </w:t>
    </w:r>
    <w:r>
      <w:fldChar w:fldCharType="begin"/>
    </w:r>
    <w:r>
      <w:instrText xml:space="preserve"> STYLEREF "Document dat</w:instrText>
    </w:r>
    <w:r>
      <w:instrText xml:space="preserve">e" \* MERGEFORMAT </w:instrText>
    </w:r>
    <w:r>
      <w:fldChar w:fldCharType="separate"/>
    </w:r>
    <w:r>
      <w:t>Document date</w:t>
    </w:r>
    <w:r>
      <w:fldChar w:fldCharType="end"/>
    </w:r>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2</w:t>
    </w:r>
    <w:r w:rsidR="0029267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C4F75" w14:textId="77777777" w:rsidR="00292679" w:rsidRDefault="00292679" w:rsidP="00C716E5">
    <w:pPr>
      <w:pStyle w:val="Footer"/>
    </w:pPr>
  </w:p>
  <w:p w14:paraId="5130FAE4" w14:textId="77777777" w:rsidR="00292679" w:rsidRDefault="00292679" w:rsidP="00C716E5">
    <w:pPr>
      <w:pStyle w:val="Footerportrait"/>
    </w:pPr>
  </w:p>
  <w:p w14:paraId="5F15F04B" w14:textId="56810B93" w:rsidR="00292679" w:rsidRPr="00C907DF" w:rsidRDefault="000F2E8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2679" w:rsidRPr="00C907DF">
      <w:t xml:space="preserve"> </w:t>
    </w:r>
    <w:r>
      <w:fldChar w:fldCharType="begin"/>
    </w:r>
    <w:r>
      <w:instrText xml:space="preserve"> STYLEREF "Document number" \* MERGEFORMAT </w:instrText>
    </w:r>
    <w:r>
      <w:fldChar w:fldCharType="separate"/>
    </w:r>
    <w:r>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t>USE OF MOBILE ATON</w:t>
    </w:r>
    <w:r>
      <w:fldChar w:fldCharType="end"/>
    </w:r>
  </w:p>
  <w:p w14:paraId="67B04390" w14:textId="0D9AAE08" w:rsidR="00292679" w:rsidRPr="00525922" w:rsidRDefault="000F2E86" w:rsidP="00C716E5">
    <w:pPr>
      <w:pStyle w:val="Footerportrait"/>
    </w:pPr>
    <w:r>
      <w:fldChar w:fldCharType="begin"/>
    </w:r>
    <w:r>
      <w:instrText xml:space="preserve"> STYLEREF "Edition number" \* MERGEFORMAT </w:instrText>
    </w:r>
    <w:r>
      <w:fldChar w:fldCharType="separate"/>
    </w:r>
    <w:r>
      <w:t>Edition 1.0</w:t>
    </w:r>
    <w:r>
      <w:fldChar w:fldCharType="end"/>
    </w:r>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3</w:t>
    </w:r>
    <w:r w:rsidR="0029267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670E" w14:textId="77777777" w:rsidR="00292679" w:rsidRDefault="00292679" w:rsidP="00C716E5">
    <w:pPr>
      <w:pStyle w:val="Footer"/>
    </w:pPr>
  </w:p>
  <w:p w14:paraId="487C778D" w14:textId="77777777" w:rsidR="00292679" w:rsidRDefault="00292679" w:rsidP="00C716E5">
    <w:pPr>
      <w:pStyle w:val="Footerportrait"/>
    </w:pPr>
  </w:p>
  <w:p w14:paraId="6A03329D" w14:textId="0FC185A2" w:rsidR="00292679" w:rsidRPr="00C907DF" w:rsidRDefault="000F2E86"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292679" w:rsidRPr="00C907DF">
      <w:t xml:space="preserve"> </w:t>
    </w:r>
    <w:r>
      <w:fldChar w:fldCharType="begin"/>
    </w:r>
    <w:r>
      <w:instrText xml:space="preserve"> STYLEREF "Document number" \* MERGEFORMAT </w:instrText>
    </w:r>
    <w:r>
      <w:fldChar w:fldCharType="separate"/>
    </w:r>
    <w:r>
      <w:t>1???</w:t>
    </w:r>
    <w:r>
      <w:fldChar w:fldCharType="end"/>
    </w:r>
    <w:r w:rsidR="00292679" w:rsidRPr="00C907DF">
      <w:t xml:space="preserve"> –</w:t>
    </w:r>
    <w:r w:rsidR="00292679">
      <w:t xml:space="preserve"> </w:t>
    </w:r>
    <w:r>
      <w:fldChar w:fldCharType="begin"/>
    </w:r>
    <w:r>
      <w:instrText xml:space="preserve"> STYLEREF "Document name" \* MERGEFORMAT </w:instrText>
    </w:r>
    <w:r>
      <w:fldChar w:fldCharType="separate"/>
    </w:r>
    <w:r>
      <w:t>USE OF MOBILE ATON</w:t>
    </w:r>
    <w:r>
      <w:fldChar w:fldCharType="end"/>
    </w:r>
    <w:r w:rsidR="00292679">
      <w:tab/>
    </w:r>
  </w:p>
  <w:p w14:paraId="17B99B70" w14:textId="1439C761" w:rsidR="00292679" w:rsidRPr="00C907DF" w:rsidRDefault="000F2E86"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292679">
      <w:t xml:space="preserve">  </w:t>
    </w:r>
    <w:r>
      <w:fldChar w:fldCharType="begin"/>
    </w:r>
    <w:r>
      <w:instrText xml:space="preserve"> STYLEREF "Document date" \* MERGEFORMAT </w:instrText>
    </w:r>
    <w:r>
      <w:fldChar w:fldCharType="separate"/>
    </w:r>
    <w:r>
      <w:t>Document date</w:t>
    </w:r>
    <w:r>
      <w:fldChar w:fldCharType="end"/>
    </w:r>
    <w:r w:rsidR="00292679">
      <w:tab/>
    </w:r>
    <w:r w:rsidR="00292679">
      <w:rPr>
        <w:rStyle w:val="PageNumbe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DE1257">
      <w:rPr>
        <w:rStyle w:val="PageNumber"/>
        <w:szCs w:val="15"/>
      </w:rPr>
      <w:t>8</w:t>
    </w:r>
    <w:r w:rsidR="0029267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4E483" w14:textId="77777777" w:rsidR="00233426" w:rsidRDefault="00233426" w:rsidP="003274DB">
      <w:r>
        <w:separator/>
      </w:r>
    </w:p>
    <w:p w14:paraId="630F6D06" w14:textId="77777777" w:rsidR="00233426" w:rsidRDefault="00233426"/>
  </w:footnote>
  <w:footnote w:type="continuationSeparator" w:id="0">
    <w:p w14:paraId="7A35830D" w14:textId="77777777" w:rsidR="00233426" w:rsidRDefault="00233426" w:rsidP="003274DB">
      <w:r>
        <w:continuationSeparator/>
      </w:r>
    </w:p>
    <w:p w14:paraId="71F178D7" w14:textId="77777777" w:rsidR="00233426" w:rsidRDefault="00233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805CB" w14:textId="3FD50A2C" w:rsidR="00292679" w:rsidRPr="00ED2A8D" w:rsidRDefault="00292679" w:rsidP="007562C1">
    <w:pPr>
      <w:pStyle w:val="Header"/>
      <w:jc w:val="right"/>
    </w:pPr>
    <w:r w:rsidRPr="00442889">
      <w:rPr>
        <w:noProof/>
        <w:lang w:val="nb-NO" w:eastAsia="nb-NO"/>
      </w:rPr>
      <w:drawing>
        <wp:anchor distT="0" distB="0" distL="114300" distR="114300" simplePos="0" relativeHeight="251657214" behindDoc="1" locked="0" layoutInCell="1" allowOverlap="1" wp14:anchorId="10CD2ECA" wp14:editId="2A88BC1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tab/>
    </w:r>
    <w:r>
      <w:tab/>
    </w:r>
    <w:r>
      <w:tab/>
    </w:r>
    <w:r>
      <w:tab/>
    </w:r>
    <w:r>
      <w:tab/>
    </w:r>
    <w:r>
      <w:tab/>
    </w:r>
    <w:r>
      <w:tab/>
    </w:r>
    <w:r>
      <w:tab/>
    </w:r>
    <w:r>
      <w:tab/>
    </w:r>
    <w:r>
      <w:tab/>
      <w:t>ARM</w:t>
    </w:r>
    <w:r w:rsidR="007562C1">
      <w:t>9-</w:t>
    </w:r>
    <w:r w:rsidR="000F2E86">
      <w:t>12.2.11</w:t>
    </w:r>
  </w:p>
  <w:p w14:paraId="4C233827" w14:textId="77777777" w:rsidR="00292679" w:rsidRPr="00ED2A8D" w:rsidRDefault="00292679" w:rsidP="008747E0">
    <w:pPr>
      <w:pStyle w:val="Header"/>
    </w:pPr>
  </w:p>
  <w:p w14:paraId="7E2E104C" w14:textId="77777777" w:rsidR="00292679" w:rsidRDefault="00292679" w:rsidP="008747E0">
    <w:pPr>
      <w:pStyle w:val="Header"/>
    </w:pPr>
  </w:p>
  <w:p w14:paraId="48343589" w14:textId="77777777" w:rsidR="00292679" w:rsidRDefault="00292679" w:rsidP="008747E0">
    <w:pPr>
      <w:pStyle w:val="Header"/>
    </w:pPr>
  </w:p>
  <w:p w14:paraId="15F6A16A" w14:textId="77777777" w:rsidR="00292679" w:rsidRDefault="00292679" w:rsidP="008747E0">
    <w:pPr>
      <w:pStyle w:val="Header"/>
    </w:pPr>
  </w:p>
  <w:p w14:paraId="319B0E6A" w14:textId="77777777" w:rsidR="00292679" w:rsidRDefault="00292679" w:rsidP="008747E0">
    <w:pPr>
      <w:pStyle w:val="Header"/>
    </w:pPr>
  </w:p>
  <w:p w14:paraId="2484C71C" w14:textId="77777777" w:rsidR="00292679" w:rsidRDefault="00292679" w:rsidP="008747E0">
    <w:pPr>
      <w:pStyle w:val="Header"/>
    </w:pPr>
    <w:r>
      <w:rPr>
        <w:noProof/>
        <w:lang w:val="nb-NO" w:eastAsia="nb-NO"/>
      </w:rPr>
      <w:drawing>
        <wp:anchor distT="0" distB="0" distL="114300" distR="114300" simplePos="0" relativeHeight="251656189" behindDoc="1" locked="0" layoutInCell="1" allowOverlap="1" wp14:anchorId="5AA5C8B4" wp14:editId="25117A4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14D74568" w14:textId="77777777" w:rsidR="00292679" w:rsidRPr="00ED2A8D" w:rsidRDefault="00292679" w:rsidP="008747E0">
    <w:pPr>
      <w:pStyle w:val="Header"/>
    </w:pPr>
  </w:p>
  <w:p w14:paraId="218E5E28" w14:textId="77777777" w:rsidR="00292679" w:rsidRPr="00ED2A8D" w:rsidRDefault="00292679"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B365" w14:textId="77777777" w:rsidR="00292679" w:rsidRDefault="00292679">
    <w:pPr>
      <w:pStyle w:val="Header"/>
    </w:pPr>
    <w:r>
      <w:rPr>
        <w:noProof/>
        <w:lang w:val="nb-NO" w:eastAsia="nb-NO"/>
      </w:rPr>
      <w:drawing>
        <wp:anchor distT="0" distB="0" distL="114300" distR="114300" simplePos="0" relativeHeight="251688960" behindDoc="1" locked="0" layoutInCell="1" allowOverlap="1" wp14:anchorId="22E3B712" wp14:editId="14F2F8D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8730328" w14:textId="77777777" w:rsidR="00292679" w:rsidRDefault="00292679">
    <w:pPr>
      <w:pStyle w:val="Header"/>
    </w:pPr>
  </w:p>
  <w:p w14:paraId="2F4CEABA" w14:textId="77777777" w:rsidR="00292679" w:rsidRDefault="00292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0EF3" w14:textId="77777777" w:rsidR="00292679" w:rsidRPr="00ED2A8D" w:rsidRDefault="00292679" w:rsidP="008747E0">
    <w:pPr>
      <w:pStyle w:val="Header"/>
    </w:pPr>
    <w:r>
      <w:rPr>
        <w:noProof/>
        <w:lang w:val="nb-NO" w:eastAsia="nb-NO"/>
      </w:rPr>
      <w:drawing>
        <wp:anchor distT="0" distB="0" distL="114300" distR="114300" simplePos="0" relativeHeight="251658752" behindDoc="1" locked="0" layoutInCell="1" allowOverlap="1" wp14:anchorId="0A1AB640" wp14:editId="3DCE612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1D2400B" w14:textId="77777777" w:rsidR="00292679" w:rsidRPr="00ED2A8D" w:rsidRDefault="00292679" w:rsidP="008747E0">
    <w:pPr>
      <w:pStyle w:val="Header"/>
    </w:pPr>
  </w:p>
  <w:p w14:paraId="69EFAF93" w14:textId="77777777" w:rsidR="00292679" w:rsidRDefault="00292679" w:rsidP="008747E0">
    <w:pPr>
      <w:pStyle w:val="Header"/>
    </w:pPr>
  </w:p>
  <w:p w14:paraId="2B2F827B" w14:textId="77777777" w:rsidR="00292679" w:rsidRDefault="00292679" w:rsidP="008747E0">
    <w:pPr>
      <w:pStyle w:val="Header"/>
    </w:pPr>
  </w:p>
  <w:p w14:paraId="58AD679F" w14:textId="77777777" w:rsidR="00292679" w:rsidRDefault="00292679" w:rsidP="008747E0">
    <w:pPr>
      <w:pStyle w:val="Header"/>
    </w:pPr>
  </w:p>
  <w:p w14:paraId="0F6D2EC8" w14:textId="77777777" w:rsidR="00292679" w:rsidRPr="00441393" w:rsidRDefault="00292679" w:rsidP="00441393">
    <w:pPr>
      <w:pStyle w:val="Contents"/>
    </w:pPr>
    <w:r>
      <w:t>DOCUMENT REVISION</w:t>
    </w:r>
  </w:p>
  <w:p w14:paraId="6AA87756" w14:textId="77777777" w:rsidR="00292679" w:rsidRPr="00ED2A8D" w:rsidRDefault="00292679" w:rsidP="008747E0">
    <w:pPr>
      <w:pStyle w:val="Header"/>
    </w:pPr>
  </w:p>
  <w:p w14:paraId="5BF6FF6C" w14:textId="77777777" w:rsidR="00292679" w:rsidRPr="00AC33A2" w:rsidRDefault="00292679"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3498" w14:textId="77777777" w:rsidR="00292679" w:rsidRPr="00ED2A8D" w:rsidRDefault="00292679" w:rsidP="008747E0">
    <w:pPr>
      <w:pStyle w:val="Header"/>
    </w:pPr>
    <w:r>
      <w:rPr>
        <w:noProof/>
        <w:lang w:val="nb-NO" w:eastAsia="nb-NO"/>
      </w:rPr>
      <w:drawing>
        <wp:anchor distT="0" distB="0" distL="114300" distR="114300" simplePos="0" relativeHeight="251674624" behindDoc="1" locked="0" layoutInCell="1" allowOverlap="1" wp14:anchorId="3172264E" wp14:editId="033451F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38B79D2" w14:textId="77777777" w:rsidR="00292679" w:rsidRPr="00ED2A8D" w:rsidRDefault="00292679" w:rsidP="008747E0">
    <w:pPr>
      <w:pStyle w:val="Header"/>
    </w:pPr>
  </w:p>
  <w:p w14:paraId="58CD3585" w14:textId="77777777" w:rsidR="00292679" w:rsidRDefault="00292679" w:rsidP="008747E0">
    <w:pPr>
      <w:pStyle w:val="Header"/>
    </w:pPr>
  </w:p>
  <w:p w14:paraId="538B0D0D" w14:textId="77777777" w:rsidR="00292679" w:rsidRDefault="00292679" w:rsidP="008747E0">
    <w:pPr>
      <w:pStyle w:val="Header"/>
    </w:pPr>
  </w:p>
  <w:p w14:paraId="18808E7B" w14:textId="77777777" w:rsidR="00292679" w:rsidRDefault="00292679" w:rsidP="008747E0">
    <w:pPr>
      <w:pStyle w:val="Header"/>
    </w:pPr>
  </w:p>
  <w:p w14:paraId="16E6C799" w14:textId="77777777" w:rsidR="00292679" w:rsidRPr="00441393" w:rsidRDefault="00292679" w:rsidP="00441393">
    <w:pPr>
      <w:pStyle w:val="Contents"/>
    </w:pPr>
    <w:r>
      <w:t>CONTENTS</w:t>
    </w:r>
  </w:p>
  <w:p w14:paraId="2E83F3ED" w14:textId="77777777" w:rsidR="00292679" w:rsidRDefault="00292679" w:rsidP="0078486B">
    <w:pPr>
      <w:pStyle w:val="Header"/>
      <w:spacing w:line="140" w:lineRule="exact"/>
    </w:pPr>
  </w:p>
  <w:p w14:paraId="17319F8B" w14:textId="77777777" w:rsidR="00292679" w:rsidRPr="00AC33A2" w:rsidRDefault="00292679"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6752E" w14:textId="77777777" w:rsidR="00292679" w:rsidRPr="00ED2A8D" w:rsidRDefault="00292679" w:rsidP="00C716E5">
    <w:pPr>
      <w:pStyle w:val="Header"/>
    </w:pPr>
    <w:r>
      <w:rPr>
        <w:noProof/>
        <w:lang w:val="nb-NO" w:eastAsia="nb-NO"/>
      </w:rPr>
      <w:drawing>
        <wp:anchor distT="0" distB="0" distL="114300" distR="114300" simplePos="0" relativeHeight="251697152" behindDoc="1" locked="0" layoutInCell="1" allowOverlap="1" wp14:anchorId="0938F2C2" wp14:editId="68C5AC4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75A65B0" w14:textId="77777777" w:rsidR="00292679" w:rsidRPr="00ED2A8D" w:rsidRDefault="00292679" w:rsidP="00C716E5">
    <w:pPr>
      <w:pStyle w:val="Header"/>
    </w:pPr>
  </w:p>
  <w:p w14:paraId="41FBF411" w14:textId="77777777" w:rsidR="00292679" w:rsidRDefault="00292679" w:rsidP="00C716E5">
    <w:pPr>
      <w:pStyle w:val="Header"/>
    </w:pPr>
  </w:p>
  <w:p w14:paraId="79CF15ED" w14:textId="77777777" w:rsidR="00292679" w:rsidRDefault="00292679" w:rsidP="00C716E5">
    <w:pPr>
      <w:pStyle w:val="Header"/>
    </w:pPr>
  </w:p>
  <w:p w14:paraId="18891891" w14:textId="77777777" w:rsidR="00292679" w:rsidRDefault="00292679" w:rsidP="00C716E5">
    <w:pPr>
      <w:pStyle w:val="Header"/>
    </w:pPr>
  </w:p>
  <w:p w14:paraId="5E8022B4" w14:textId="77777777" w:rsidR="00292679" w:rsidRPr="00441393" w:rsidRDefault="00292679" w:rsidP="00C716E5">
    <w:pPr>
      <w:pStyle w:val="Contents"/>
    </w:pPr>
    <w:r>
      <w:t>CONTENTS</w:t>
    </w:r>
  </w:p>
  <w:p w14:paraId="74C03DC9" w14:textId="77777777" w:rsidR="00292679" w:rsidRPr="00ED2A8D" w:rsidRDefault="00292679" w:rsidP="00C716E5">
    <w:pPr>
      <w:pStyle w:val="Header"/>
    </w:pPr>
  </w:p>
  <w:p w14:paraId="0E0F4587" w14:textId="77777777" w:rsidR="00292679" w:rsidRPr="00AC33A2" w:rsidRDefault="00292679" w:rsidP="00C716E5">
    <w:pPr>
      <w:pStyle w:val="Header"/>
      <w:spacing w:line="140" w:lineRule="exact"/>
    </w:pPr>
  </w:p>
  <w:p w14:paraId="7AEB091B" w14:textId="77777777" w:rsidR="00292679" w:rsidRDefault="00292679">
    <w:pPr>
      <w:pStyle w:val="Header"/>
    </w:pPr>
    <w:r>
      <w:rPr>
        <w:noProof/>
        <w:lang w:val="nb-NO" w:eastAsia="nb-NO"/>
      </w:rPr>
      <w:drawing>
        <wp:anchor distT="0" distB="0" distL="114300" distR="114300" simplePos="0" relativeHeight="251695104" behindDoc="1" locked="0" layoutInCell="1" allowOverlap="1" wp14:anchorId="026F32A6" wp14:editId="7EF6AF17">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2A4A" w14:textId="77777777" w:rsidR="00292679" w:rsidRPr="00667792" w:rsidRDefault="00292679" w:rsidP="00667792">
    <w:pPr>
      <w:pStyle w:val="Header"/>
    </w:pPr>
    <w:r>
      <w:rPr>
        <w:noProof/>
        <w:lang w:val="nb-NO" w:eastAsia="nb-NO"/>
      </w:rPr>
      <w:drawing>
        <wp:anchor distT="0" distB="0" distL="114300" distR="114300" simplePos="0" relativeHeight="251678720" behindDoc="1" locked="0" layoutInCell="1" allowOverlap="1" wp14:anchorId="58A80CAD" wp14:editId="41FB3B6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3"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53"/>
  </w:num>
  <w:num w:numId="3">
    <w:abstractNumId w:val="18"/>
  </w:num>
  <w:num w:numId="4">
    <w:abstractNumId w:val="36"/>
  </w:num>
  <w:num w:numId="5">
    <w:abstractNumId w:val="30"/>
  </w:num>
  <w:num w:numId="6">
    <w:abstractNumId w:val="19"/>
  </w:num>
  <w:num w:numId="7">
    <w:abstractNumId w:val="28"/>
  </w:num>
  <w:num w:numId="8">
    <w:abstractNumId w:val="39"/>
  </w:num>
  <w:num w:numId="9">
    <w:abstractNumId w:val="17"/>
  </w:num>
  <w:num w:numId="10">
    <w:abstractNumId w:val="27"/>
  </w:num>
  <w:num w:numId="11">
    <w:abstractNumId w:val="31"/>
  </w:num>
  <w:num w:numId="12">
    <w:abstractNumId w:val="14"/>
  </w:num>
  <w:num w:numId="13">
    <w:abstractNumId w:val="41"/>
  </w:num>
  <w:num w:numId="14">
    <w:abstractNumId w:val="8"/>
  </w:num>
  <w:num w:numId="15">
    <w:abstractNumId w:val="49"/>
  </w:num>
  <w:num w:numId="16">
    <w:abstractNumId w:val="50"/>
  </w:num>
  <w:num w:numId="17">
    <w:abstractNumId w:val="25"/>
  </w:num>
  <w:num w:numId="18">
    <w:abstractNumId w:val="23"/>
  </w:num>
  <w:num w:numId="19">
    <w:abstractNumId w:val="51"/>
  </w:num>
  <w:num w:numId="20">
    <w:abstractNumId w:val="38"/>
  </w:num>
  <w:num w:numId="21">
    <w:abstractNumId w:val="12"/>
  </w:num>
  <w:num w:numId="22">
    <w:abstractNumId w:val="22"/>
  </w:num>
  <w:num w:numId="23">
    <w:abstractNumId w:val="46"/>
  </w:num>
  <w:num w:numId="24">
    <w:abstractNumId w:val="20"/>
  </w:num>
  <w:num w:numId="25">
    <w:abstractNumId w:val="52"/>
  </w:num>
  <w:num w:numId="26">
    <w:abstractNumId w:val="10"/>
  </w:num>
  <w:num w:numId="27">
    <w:abstractNumId w:val="34"/>
  </w:num>
  <w:num w:numId="28">
    <w:abstractNumId w:val="29"/>
  </w:num>
  <w:num w:numId="29">
    <w:abstractNumId w:val="45"/>
  </w:num>
  <w:num w:numId="30">
    <w:abstractNumId w:val="47"/>
  </w:num>
  <w:num w:numId="31">
    <w:abstractNumId w:val="15"/>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2"/>
  </w:num>
  <w:num w:numId="42">
    <w:abstractNumId w:val="21"/>
  </w:num>
  <w:num w:numId="43">
    <w:abstractNumId w:val="44"/>
  </w:num>
  <w:num w:numId="44">
    <w:abstractNumId w:val="13"/>
  </w:num>
  <w:num w:numId="45">
    <w:abstractNumId w:val="40"/>
  </w:num>
  <w:num w:numId="46">
    <w:abstractNumId w:val="16"/>
  </w:num>
  <w:num w:numId="47">
    <w:abstractNumId w:val="32"/>
  </w:num>
  <w:num w:numId="48">
    <w:abstractNumId w:val="35"/>
  </w:num>
  <w:num w:numId="49">
    <w:abstractNumId w:val="37"/>
  </w:num>
  <w:num w:numId="50">
    <w:abstractNumId w:val="33"/>
  </w:num>
  <w:num w:numId="51">
    <w:abstractNumId w:val="26"/>
  </w:num>
  <w:num w:numId="52">
    <w:abstractNumId w:val="11"/>
  </w:num>
  <w:num w:numId="53">
    <w:abstractNumId w:val="24"/>
  </w:num>
  <w:num w:numId="54">
    <w:abstractNumId w:val="48"/>
  </w:num>
  <w:num w:numId="55">
    <w:abstractNumId w:val="49"/>
  </w:num>
  <w:num w:numId="56">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Tomren, Guttorm">
    <w15:presenceInfo w15:providerId="AD" w15:userId="S-1-5-21-1409082233-1343024091-725345543-26418"/>
  </w15:person>
  <w15:person w15:author="Dominguez, Alfredo - Xylem">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IE" w:vendorID="64" w:dllVersion="6" w:nlCheck="1" w:checkStyle="1"/>
  <w:activeWritingStyle w:appName="MSWord" w:lang="en-AU" w:vendorID="64" w:dllVersion="6" w:nlCheck="1" w:checkStyle="1"/>
  <w:activeWritingStyle w:appName="MSWord" w:lang="en-GB" w:vendorID="64" w:dllVersion="0" w:nlCheck="1" w:checkStyle="0"/>
  <w:activeWritingStyle w:appName="MSWord" w:lang="en-IE" w:vendorID="64" w:dllVersion="0" w:nlCheck="1" w:checkStyle="0"/>
  <w:activeWritingStyle w:appName="MSWord" w:lang="en-GB" w:vendorID="2" w:dllVersion="6" w:checkStyle="0"/>
  <w:activeWritingStyle w:appName="MSWord" w:lang="pt-PT" w:vendorID="75" w:dllVersion="513" w:checkStyle="1"/>
  <w:activeWritingStyle w:appName="MSWord" w:lang="pt-PT" w:vendorID="13" w:dllVersion="513" w:checkStyle="1"/>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AE9"/>
    <w:rsid w:val="0001616D"/>
    <w:rsid w:val="00016839"/>
    <w:rsid w:val="000174F9"/>
    <w:rsid w:val="000249C2"/>
    <w:rsid w:val="000258F6"/>
    <w:rsid w:val="000379A7"/>
    <w:rsid w:val="00040EB8"/>
    <w:rsid w:val="0005449E"/>
    <w:rsid w:val="00057B6D"/>
    <w:rsid w:val="00061A7B"/>
    <w:rsid w:val="00081E83"/>
    <w:rsid w:val="00084025"/>
    <w:rsid w:val="0008654C"/>
    <w:rsid w:val="000904ED"/>
    <w:rsid w:val="00091545"/>
    <w:rsid w:val="000A27A8"/>
    <w:rsid w:val="000B2356"/>
    <w:rsid w:val="000B51FE"/>
    <w:rsid w:val="000C6E41"/>
    <w:rsid w:val="000C711B"/>
    <w:rsid w:val="000D154A"/>
    <w:rsid w:val="000D2202"/>
    <w:rsid w:val="000D2431"/>
    <w:rsid w:val="000D47AF"/>
    <w:rsid w:val="000E3954"/>
    <w:rsid w:val="000E3E52"/>
    <w:rsid w:val="000F0F9F"/>
    <w:rsid w:val="000F2E86"/>
    <w:rsid w:val="000F3F43"/>
    <w:rsid w:val="000F58ED"/>
    <w:rsid w:val="00113D5B"/>
    <w:rsid w:val="00113F8F"/>
    <w:rsid w:val="00114781"/>
    <w:rsid w:val="00122E5F"/>
    <w:rsid w:val="00122EBD"/>
    <w:rsid w:val="00127CE9"/>
    <w:rsid w:val="001349DB"/>
    <w:rsid w:val="0013517F"/>
    <w:rsid w:val="00135AEB"/>
    <w:rsid w:val="00136E58"/>
    <w:rsid w:val="00144A11"/>
    <w:rsid w:val="0015038B"/>
    <w:rsid w:val="001547F9"/>
    <w:rsid w:val="0015643E"/>
    <w:rsid w:val="001607D8"/>
    <w:rsid w:val="00161325"/>
    <w:rsid w:val="00184427"/>
    <w:rsid w:val="00184C2E"/>
    <w:rsid w:val="001875B1"/>
    <w:rsid w:val="001A4D47"/>
    <w:rsid w:val="001B0C1D"/>
    <w:rsid w:val="001B2A35"/>
    <w:rsid w:val="001B339A"/>
    <w:rsid w:val="001C650B"/>
    <w:rsid w:val="001C72B5"/>
    <w:rsid w:val="001D2E7A"/>
    <w:rsid w:val="001D3992"/>
    <w:rsid w:val="001D4A3E"/>
    <w:rsid w:val="001E416D"/>
    <w:rsid w:val="001F099F"/>
    <w:rsid w:val="001F4EF8"/>
    <w:rsid w:val="001F5AB1"/>
    <w:rsid w:val="001F7761"/>
    <w:rsid w:val="001F79F9"/>
    <w:rsid w:val="00201337"/>
    <w:rsid w:val="002022EA"/>
    <w:rsid w:val="00202E01"/>
    <w:rsid w:val="002039EB"/>
    <w:rsid w:val="002044E9"/>
    <w:rsid w:val="00205B17"/>
    <w:rsid w:val="00205D9B"/>
    <w:rsid w:val="00214C5E"/>
    <w:rsid w:val="002204DA"/>
    <w:rsid w:val="0022371A"/>
    <w:rsid w:val="00233426"/>
    <w:rsid w:val="00237785"/>
    <w:rsid w:val="00251FB9"/>
    <w:rsid w:val="002520AD"/>
    <w:rsid w:val="0025660A"/>
    <w:rsid w:val="00257DF8"/>
    <w:rsid w:val="00257E4A"/>
    <w:rsid w:val="0026038D"/>
    <w:rsid w:val="00260699"/>
    <w:rsid w:val="0027175D"/>
    <w:rsid w:val="00271923"/>
    <w:rsid w:val="00292679"/>
    <w:rsid w:val="0029793F"/>
    <w:rsid w:val="002A0220"/>
    <w:rsid w:val="002A1C42"/>
    <w:rsid w:val="002A3D66"/>
    <w:rsid w:val="002A617C"/>
    <w:rsid w:val="002A71CF"/>
    <w:rsid w:val="002B3E9D"/>
    <w:rsid w:val="002B4D0D"/>
    <w:rsid w:val="002C5B46"/>
    <w:rsid w:val="002C77F4"/>
    <w:rsid w:val="002C7D40"/>
    <w:rsid w:val="002D0869"/>
    <w:rsid w:val="002D78FE"/>
    <w:rsid w:val="002E4993"/>
    <w:rsid w:val="002E5BAC"/>
    <w:rsid w:val="002E7635"/>
    <w:rsid w:val="002F15C7"/>
    <w:rsid w:val="002F265A"/>
    <w:rsid w:val="0030413F"/>
    <w:rsid w:val="00305EFE"/>
    <w:rsid w:val="00313B4B"/>
    <w:rsid w:val="00313D85"/>
    <w:rsid w:val="00315CE3"/>
    <w:rsid w:val="0031629B"/>
    <w:rsid w:val="003251FE"/>
    <w:rsid w:val="003274DB"/>
    <w:rsid w:val="00327FBF"/>
    <w:rsid w:val="00331448"/>
    <w:rsid w:val="00332A7B"/>
    <w:rsid w:val="00332F8D"/>
    <w:rsid w:val="003334C7"/>
    <w:rsid w:val="003343E0"/>
    <w:rsid w:val="00335E40"/>
    <w:rsid w:val="00344408"/>
    <w:rsid w:val="00345E37"/>
    <w:rsid w:val="00347F3E"/>
    <w:rsid w:val="003621C3"/>
    <w:rsid w:val="0036382D"/>
    <w:rsid w:val="00380350"/>
    <w:rsid w:val="00380B4E"/>
    <w:rsid w:val="003816E4"/>
    <w:rsid w:val="0039131E"/>
    <w:rsid w:val="0039234D"/>
    <w:rsid w:val="003A04A6"/>
    <w:rsid w:val="003A7759"/>
    <w:rsid w:val="003A7F6E"/>
    <w:rsid w:val="003B03EA"/>
    <w:rsid w:val="003B2CC5"/>
    <w:rsid w:val="003B4069"/>
    <w:rsid w:val="003C5A8B"/>
    <w:rsid w:val="003C7C34"/>
    <w:rsid w:val="003D0F37"/>
    <w:rsid w:val="003D5150"/>
    <w:rsid w:val="003E46FE"/>
    <w:rsid w:val="003F0A76"/>
    <w:rsid w:val="003F1901"/>
    <w:rsid w:val="003F1C3A"/>
    <w:rsid w:val="0041086B"/>
    <w:rsid w:val="00414698"/>
    <w:rsid w:val="0042565E"/>
    <w:rsid w:val="00432C05"/>
    <w:rsid w:val="004362A9"/>
    <w:rsid w:val="00440379"/>
    <w:rsid w:val="00441393"/>
    <w:rsid w:val="00442A3B"/>
    <w:rsid w:val="00447CF0"/>
    <w:rsid w:val="00456F10"/>
    <w:rsid w:val="00461893"/>
    <w:rsid w:val="00462450"/>
    <w:rsid w:val="00474746"/>
    <w:rsid w:val="00475128"/>
    <w:rsid w:val="00476942"/>
    <w:rsid w:val="00477D62"/>
    <w:rsid w:val="004871A2"/>
    <w:rsid w:val="00490CDE"/>
    <w:rsid w:val="00492A8D"/>
    <w:rsid w:val="004944C8"/>
    <w:rsid w:val="004A0EBF"/>
    <w:rsid w:val="004A4EC4"/>
    <w:rsid w:val="004A55BD"/>
    <w:rsid w:val="004C0E4B"/>
    <w:rsid w:val="004E0BBB"/>
    <w:rsid w:val="004E1D57"/>
    <w:rsid w:val="004E24C2"/>
    <w:rsid w:val="004E2F16"/>
    <w:rsid w:val="004F0314"/>
    <w:rsid w:val="004F206F"/>
    <w:rsid w:val="004F5930"/>
    <w:rsid w:val="004F6196"/>
    <w:rsid w:val="00503044"/>
    <w:rsid w:val="0051029F"/>
    <w:rsid w:val="00517352"/>
    <w:rsid w:val="00523666"/>
    <w:rsid w:val="00525922"/>
    <w:rsid w:val="00526234"/>
    <w:rsid w:val="005333CA"/>
    <w:rsid w:val="00534F34"/>
    <w:rsid w:val="0053692E"/>
    <w:rsid w:val="005378A6"/>
    <w:rsid w:val="00547837"/>
    <w:rsid w:val="00557434"/>
    <w:rsid w:val="005805D2"/>
    <w:rsid w:val="00582784"/>
    <w:rsid w:val="00586034"/>
    <w:rsid w:val="00595415"/>
    <w:rsid w:val="00597652"/>
    <w:rsid w:val="005A0703"/>
    <w:rsid w:val="005A080B"/>
    <w:rsid w:val="005A67A4"/>
    <w:rsid w:val="005B12A5"/>
    <w:rsid w:val="005B4E29"/>
    <w:rsid w:val="005C161A"/>
    <w:rsid w:val="005C1BCB"/>
    <w:rsid w:val="005C2312"/>
    <w:rsid w:val="005C4735"/>
    <w:rsid w:val="005C5C63"/>
    <w:rsid w:val="005D03E9"/>
    <w:rsid w:val="005D304B"/>
    <w:rsid w:val="005D3AF4"/>
    <w:rsid w:val="005D5324"/>
    <w:rsid w:val="005D6E5D"/>
    <w:rsid w:val="005E30D2"/>
    <w:rsid w:val="005E3989"/>
    <w:rsid w:val="005E4659"/>
    <w:rsid w:val="005E657A"/>
    <w:rsid w:val="005F1386"/>
    <w:rsid w:val="005F17C2"/>
    <w:rsid w:val="005F3A6E"/>
    <w:rsid w:val="00600C2B"/>
    <w:rsid w:val="006031BE"/>
    <w:rsid w:val="006127AC"/>
    <w:rsid w:val="006218E8"/>
    <w:rsid w:val="00634A78"/>
    <w:rsid w:val="00642025"/>
    <w:rsid w:val="00646E87"/>
    <w:rsid w:val="0065107F"/>
    <w:rsid w:val="00661445"/>
    <w:rsid w:val="00661946"/>
    <w:rsid w:val="00665F70"/>
    <w:rsid w:val="00666061"/>
    <w:rsid w:val="00667424"/>
    <w:rsid w:val="00667792"/>
    <w:rsid w:val="0067154B"/>
    <w:rsid w:val="00671677"/>
    <w:rsid w:val="006744D8"/>
    <w:rsid w:val="006748BC"/>
    <w:rsid w:val="006750F2"/>
    <w:rsid w:val="006752D6"/>
    <w:rsid w:val="00675E02"/>
    <w:rsid w:val="0068553C"/>
    <w:rsid w:val="00685F34"/>
    <w:rsid w:val="00695656"/>
    <w:rsid w:val="006975A8"/>
    <w:rsid w:val="006A1012"/>
    <w:rsid w:val="006A6E64"/>
    <w:rsid w:val="006C1376"/>
    <w:rsid w:val="006C3F4A"/>
    <w:rsid w:val="006C48F9"/>
    <w:rsid w:val="006E0E7D"/>
    <w:rsid w:val="006E10BF"/>
    <w:rsid w:val="006E5FB0"/>
    <w:rsid w:val="006F1C14"/>
    <w:rsid w:val="007039BD"/>
    <w:rsid w:val="00703A6A"/>
    <w:rsid w:val="00722236"/>
    <w:rsid w:val="00725CCA"/>
    <w:rsid w:val="0072737A"/>
    <w:rsid w:val="007311E7"/>
    <w:rsid w:val="00731DEE"/>
    <w:rsid w:val="007338D9"/>
    <w:rsid w:val="00734BC6"/>
    <w:rsid w:val="007353CB"/>
    <w:rsid w:val="007412C1"/>
    <w:rsid w:val="007427B2"/>
    <w:rsid w:val="007541D3"/>
    <w:rsid w:val="007562C1"/>
    <w:rsid w:val="007577D7"/>
    <w:rsid w:val="007715E8"/>
    <w:rsid w:val="007759DA"/>
    <w:rsid w:val="00776004"/>
    <w:rsid w:val="0078016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4435"/>
    <w:rsid w:val="007D1805"/>
    <w:rsid w:val="007D2107"/>
    <w:rsid w:val="007D26E2"/>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5A44"/>
    <w:rsid w:val="00846831"/>
    <w:rsid w:val="00856D2C"/>
    <w:rsid w:val="00857D75"/>
    <w:rsid w:val="00865532"/>
    <w:rsid w:val="00867686"/>
    <w:rsid w:val="00870D30"/>
    <w:rsid w:val="008737D3"/>
    <w:rsid w:val="008747E0"/>
    <w:rsid w:val="00876841"/>
    <w:rsid w:val="00882B3C"/>
    <w:rsid w:val="0088783D"/>
    <w:rsid w:val="00895CCE"/>
    <w:rsid w:val="008972C3"/>
    <w:rsid w:val="008A28D9"/>
    <w:rsid w:val="008A30BA"/>
    <w:rsid w:val="008A54FA"/>
    <w:rsid w:val="008B1359"/>
    <w:rsid w:val="008C075E"/>
    <w:rsid w:val="008C33B5"/>
    <w:rsid w:val="008C3A72"/>
    <w:rsid w:val="008C6969"/>
    <w:rsid w:val="008E1F69"/>
    <w:rsid w:val="008E76B1"/>
    <w:rsid w:val="008F38BB"/>
    <w:rsid w:val="008F57D8"/>
    <w:rsid w:val="00902834"/>
    <w:rsid w:val="00904529"/>
    <w:rsid w:val="00914330"/>
    <w:rsid w:val="00914E26"/>
    <w:rsid w:val="0091590F"/>
    <w:rsid w:val="00915B1C"/>
    <w:rsid w:val="00915F7E"/>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80192"/>
    <w:rsid w:val="00982A22"/>
    <w:rsid w:val="00994D97"/>
    <w:rsid w:val="009A07B7"/>
    <w:rsid w:val="009A0C10"/>
    <w:rsid w:val="009A39F1"/>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A06A3D"/>
    <w:rsid w:val="00A10EBA"/>
    <w:rsid w:val="00A13BAE"/>
    <w:rsid w:val="00A13E56"/>
    <w:rsid w:val="00A227BF"/>
    <w:rsid w:val="00A24838"/>
    <w:rsid w:val="00A2743E"/>
    <w:rsid w:val="00A30C33"/>
    <w:rsid w:val="00A424B0"/>
    <w:rsid w:val="00A4308C"/>
    <w:rsid w:val="00A44836"/>
    <w:rsid w:val="00A524B5"/>
    <w:rsid w:val="00A549B3"/>
    <w:rsid w:val="00A56184"/>
    <w:rsid w:val="00A6454A"/>
    <w:rsid w:val="00A67954"/>
    <w:rsid w:val="00A72ED7"/>
    <w:rsid w:val="00A748A1"/>
    <w:rsid w:val="00A8083F"/>
    <w:rsid w:val="00A90D86"/>
    <w:rsid w:val="00A91DBA"/>
    <w:rsid w:val="00A97900"/>
    <w:rsid w:val="00AA1D7A"/>
    <w:rsid w:val="00AA3E01"/>
    <w:rsid w:val="00AB0BFA"/>
    <w:rsid w:val="00AB76B7"/>
    <w:rsid w:val="00AC33A2"/>
    <w:rsid w:val="00AD38F7"/>
    <w:rsid w:val="00AD68C5"/>
    <w:rsid w:val="00AE65F1"/>
    <w:rsid w:val="00AE6BB4"/>
    <w:rsid w:val="00AE74AD"/>
    <w:rsid w:val="00AF159C"/>
    <w:rsid w:val="00AF30C9"/>
    <w:rsid w:val="00B01873"/>
    <w:rsid w:val="00B074AB"/>
    <w:rsid w:val="00B07717"/>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3CFE"/>
    <w:rsid w:val="00BD6A20"/>
    <w:rsid w:val="00BD7EE1"/>
    <w:rsid w:val="00BE5568"/>
    <w:rsid w:val="00BE5764"/>
    <w:rsid w:val="00BE57F6"/>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610E"/>
    <w:rsid w:val="00CB7460"/>
    <w:rsid w:val="00CC35EF"/>
    <w:rsid w:val="00CC43E7"/>
    <w:rsid w:val="00CC5048"/>
    <w:rsid w:val="00CC6246"/>
    <w:rsid w:val="00CE5E46"/>
    <w:rsid w:val="00CF49CC"/>
    <w:rsid w:val="00D04F0B"/>
    <w:rsid w:val="00D1463A"/>
    <w:rsid w:val="00D1530F"/>
    <w:rsid w:val="00D20DAD"/>
    <w:rsid w:val="00D24632"/>
    <w:rsid w:val="00D2466F"/>
    <w:rsid w:val="00D252C9"/>
    <w:rsid w:val="00D32DDF"/>
    <w:rsid w:val="00D3700C"/>
    <w:rsid w:val="00D37B49"/>
    <w:rsid w:val="00D42FB9"/>
    <w:rsid w:val="00D43242"/>
    <w:rsid w:val="00D54461"/>
    <w:rsid w:val="00D576F8"/>
    <w:rsid w:val="00D638E0"/>
    <w:rsid w:val="00D653B1"/>
    <w:rsid w:val="00D6635B"/>
    <w:rsid w:val="00D74AE1"/>
    <w:rsid w:val="00D75D42"/>
    <w:rsid w:val="00D80B20"/>
    <w:rsid w:val="00D865A8"/>
    <w:rsid w:val="00D9012A"/>
    <w:rsid w:val="00D92C2D"/>
    <w:rsid w:val="00D92CD6"/>
    <w:rsid w:val="00D9361E"/>
    <w:rsid w:val="00D94F38"/>
    <w:rsid w:val="00DA17CD"/>
    <w:rsid w:val="00DB25B3"/>
    <w:rsid w:val="00DB2CA8"/>
    <w:rsid w:val="00DC1437"/>
    <w:rsid w:val="00DC6AE6"/>
    <w:rsid w:val="00DD60F2"/>
    <w:rsid w:val="00DD6C30"/>
    <w:rsid w:val="00DE0893"/>
    <w:rsid w:val="00DE1257"/>
    <w:rsid w:val="00DE2814"/>
    <w:rsid w:val="00DE6796"/>
    <w:rsid w:val="00DF41B2"/>
    <w:rsid w:val="00E01166"/>
    <w:rsid w:val="00E01272"/>
    <w:rsid w:val="00E03067"/>
    <w:rsid w:val="00E03642"/>
    <w:rsid w:val="00E03846"/>
    <w:rsid w:val="00E1138E"/>
    <w:rsid w:val="00E16EB4"/>
    <w:rsid w:val="00E20A7D"/>
    <w:rsid w:val="00E20AF6"/>
    <w:rsid w:val="00E21A27"/>
    <w:rsid w:val="00E27A2F"/>
    <w:rsid w:val="00E348AD"/>
    <w:rsid w:val="00E3798E"/>
    <w:rsid w:val="00E42A94"/>
    <w:rsid w:val="00E44A85"/>
    <w:rsid w:val="00E458BF"/>
    <w:rsid w:val="00E5394B"/>
    <w:rsid w:val="00E54BFB"/>
    <w:rsid w:val="00E54CD7"/>
    <w:rsid w:val="00E665BC"/>
    <w:rsid w:val="00E706E7"/>
    <w:rsid w:val="00E7266C"/>
    <w:rsid w:val="00E818AD"/>
    <w:rsid w:val="00E84229"/>
    <w:rsid w:val="00E84965"/>
    <w:rsid w:val="00E85665"/>
    <w:rsid w:val="00E90E4E"/>
    <w:rsid w:val="00E913BE"/>
    <w:rsid w:val="00E9391E"/>
    <w:rsid w:val="00EA1052"/>
    <w:rsid w:val="00EA218F"/>
    <w:rsid w:val="00EA29C9"/>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1C54"/>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B338FC"/>
  <w15:docId w15:val="{0C3629E8-01A2-4AA6-B9E8-861D47EB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odyText"/>
    <w:qFormat/>
    <w:rsid w:val="004E24C2"/>
    <w:pPr>
      <w:spacing w:before="120" w:after="240" w:line="240" w:lineRule="auto"/>
      <w:ind w:left="567"/>
      <w:jc w:val="both"/>
    </w:pPr>
    <w:rPr>
      <w:rFonts w:ascii="Calibri" w:eastAsia="Times New Roman" w:hAnsi="Calibri" w:cs="Arial"/>
      <w:sz w:val="24"/>
      <w:szCs w:val="24"/>
    </w:rPr>
  </w:style>
  <w:style w:type="paragraph" w:styleId="Revisi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D04DD-2027-4E25-ADAF-CEFB41BD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0</TotalTime>
  <Pages>11</Pages>
  <Words>2384</Words>
  <Characters>13595</Characters>
  <Application>Microsoft Office Word</Application>
  <DocSecurity>0</DocSecurity>
  <Lines>113</Lines>
  <Paragraphs>31</Paragraphs>
  <ScaleCrop>false</ScaleCrop>
  <HeadingPairs>
    <vt:vector size="8" baseType="variant">
      <vt:variant>
        <vt:lpstr>Tittel</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Tom Southall</cp:lastModifiedBy>
  <cp:revision>10</cp:revision>
  <dcterms:created xsi:type="dcterms:W3CDTF">2018-10-25T08:05:00Z</dcterms:created>
  <dcterms:modified xsi:type="dcterms:W3CDTF">2019-05-06T15:19:00Z</dcterms:modified>
</cp:coreProperties>
</file>